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ayout w:type="fixed"/>
        <w:tblLook w:val="04A0" w:firstRow="1" w:lastRow="0" w:firstColumn="1" w:lastColumn="0" w:noHBand="0" w:noVBand="1"/>
      </w:tblPr>
      <w:tblGrid>
        <w:gridCol w:w="1615"/>
        <w:gridCol w:w="8455"/>
      </w:tblGrid>
      <w:tr w:rsidR="00FB5EC9" w:rsidRPr="00D641DD" w14:paraId="0990FF93" w14:textId="77777777" w:rsidTr="00765145">
        <w:tc>
          <w:tcPr>
            <w:tcW w:w="802" w:type="pct"/>
          </w:tcPr>
          <w:p w14:paraId="5D1AFC76" w14:textId="77777777" w:rsidR="00F528B8" w:rsidRPr="00B95DBB" w:rsidRDefault="00F528B8" w:rsidP="00D641DD">
            <w:pPr>
              <w:spacing w:before="120" w:after="120"/>
              <w:ind w:left="-18"/>
              <w:rPr>
                <w:rFonts w:ascii="Times New Roman" w:eastAsia="Times New Roman" w:hAnsi="Times New Roman"/>
                <w:b/>
                <w:sz w:val="24"/>
                <w:szCs w:val="24"/>
              </w:rPr>
            </w:pPr>
            <w:r w:rsidRPr="00B95DBB">
              <w:rPr>
                <w:rFonts w:ascii="Times New Roman" w:eastAsia="Times New Roman" w:hAnsi="Times New Roman"/>
                <w:b/>
                <w:sz w:val="24"/>
                <w:szCs w:val="24"/>
              </w:rPr>
              <w:t>Section of Lesson</w:t>
            </w:r>
          </w:p>
        </w:tc>
        <w:tc>
          <w:tcPr>
            <w:tcW w:w="4198" w:type="pct"/>
          </w:tcPr>
          <w:p w14:paraId="6F54215E" w14:textId="60FF37BC" w:rsidR="00F528B8" w:rsidRPr="00B95DBB" w:rsidRDefault="00B95DBB" w:rsidP="00114DD6">
            <w:pPr>
              <w:spacing w:before="120" w:after="120"/>
              <w:rPr>
                <w:rFonts w:ascii="Times New Roman" w:eastAsia="Times New Roman" w:hAnsi="Times New Roman"/>
                <w:sz w:val="24"/>
                <w:szCs w:val="24"/>
              </w:rPr>
            </w:pPr>
            <w:r w:rsidRPr="00B95DBB">
              <w:rPr>
                <w:rFonts w:ascii="Times New Roman" w:eastAsia="Times New Roman" w:hAnsi="Times New Roman"/>
                <w:sz w:val="24"/>
                <w:szCs w:val="24"/>
              </w:rPr>
              <w:t xml:space="preserve">This lesson focuses the ideation process </w:t>
            </w:r>
            <w:r w:rsidR="00114DD6">
              <w:rPr>
                <w:rFonts w:ascii="Times New Roman" w:eastAsia="Times New Roman" w:hAnsi="Times New Roman"/>
                <w:sz w:val="24"/>
                <w:szCs w:val="24"/>
              </w:rPr>
              <w:t>by</w:t>
            </w:r>
            <w:r w:rsidR="00114DD6" w:rsidRPr="00B95DBB">
              <w:rPr>
                <w:rFonts w:ascii="Times New Roman" w:eastAsia="Times New Roman" w:hAnsi="Times New Roman"/>
                <w:sz w:val="24"/>
                <w:szCs w:val="24"/>
              </w:rPr>
              <w:t xml:space="preserve"> </w:t>
            </w:r>
            <w:r w:rsidRPr="00B95DBB">
              <w:rPr>
                <w:rFonts w:ascii="Times New Roman" w:eastAsia="Times New Roman" w:hAnsi="Times New Roman"/>
                <w:sz w:val="24"/>
                <w:szCs w:val="24"/>
              </w:rPr>
              <w:t>giving students a real</w:t>
            </w:r>
            <w:r w:rsidR="008A0D13">
              <w:rPr>
                <w:rFonts w:ascii="Times New Roman" w:eastAsia="Times New Roman" w:hAnsi="Times New Roman"/>
                <w:sz w:val="24"/>
                <w:szCs w:val="24"/>
              </w:rPr>
              <w:t xml:space="preserve"> </w:t>
            </w:r>
            <w:r w:rsidRPr="00B95DBB">
              <w:rPr>
                <w:rFonts w:ascii="Times New Roman" w:eastAsia="Times New Roman" w:hAnsi="Times New Roman"/>
                <w:sz w:val="24"/>
                <w:szCs w:val="24"/>
              </w:rPr>
              <w:t xml:space="preserve">world problem and having the students conceptualize and design a prototype of a solution. Students must use the engineering design process to develop their product and will present their solution to a rescue dog handler. </w:t>
            </w:r>
          </w:p>
        </w:tc>
      </w:tr>
      <w:tr w:rsidR="00FB5EC9" w:rsidRPr="00D641DD" w14:paraId="0FE2A0B9" w14:textId="77777777" w:rsidTr="00765145">
        <w:tc>
          <w:tcPr>
            <w:tcW w:w="802" w:type="pct"/>
          </w:tcPr>
          <w:p w14:paraId="1AA95796" w14:textId="77777777" w:rsidR="00F528B8" w:rsidRPr="00B95DBB" w:rsidRDefault="00F528B8" w:rsidP="00A25047">
            <w:pPr>
              <w:spacing w:before="120" w:after="120"/>
              <w:ind w:left="-18" w:firstLine="18"/>
              <w:rPr>
                <w:rFonts w:ascii="Times New Roman" w:eastAsia="Times New Roman" w:hAnsi="Times New Roman"/>
                <w:b/>
                <w:sz w:val="24"/>
                <w:szCs w:val="24"/>
              </w:rPr>
            </w:pPr>
            <w:r w:rsidRPr="00B95DBB">
              <w:rPr>
                <w:rFonts w:ascii="Times New Roman" w:eastAsia="Times New Roman" w:hAnsi="Times New Roman"/>
                <w:b/>
                <w:sz w:val="24"/>
                <w:szCs w:val="24"/>
              </w:rPr>
              <w:t xml:space="preserve">Title </w:t>
            </w:r>
          </w:p>
        </w:tc>
        <w:tc>
          <w:tcPr>
            <w:tcW w:w="4198" w:type="pct"/>
          </w:tcPr>
          <w:p w14:paraId="6D91DD45" w14:textId="77777777" w:rsidR="00F528B8" w:rsidRPr="00765145" w:rsidRDefault="00A25047" w:rsidP="00765145">
            <w:pPr>
              <w:spacing w:before="120" w:after="120"/>
              <w:jc w:val="center"/>
              <w:rPr>
                <w:rFonts w:ascii="Times New Roman" w:eastAsia="Times New Roman" w:hAnsi="Times New Roman"/>
                <w:b/>
                <w:i/>
                <w:sz w:val="32"/>
                <w:szCs w:val="32"/>
              </w:rPr>
            </w:pPr>
            <w:r w:rsidRPr="00765145">
              <w:rPr>
                <w:rFonts w:ascii="Times New Roman" w:eastAsia="Times New Roman" w:hAnsi="Times New Roman"/>
                <w:b/>
                <w:sz w:val="32"/>
                <w:szCs w:val="32"/>
              </w:rPr>
              <w:t>Dog on a Mission</w:t>
            </w:r>
          </w:p>
        </w:tc>
      </w:tr>
      <w:tr w:rsidR="00FB5EC9" w:rsidRPr="00D641DD" w14:paraId="2CC969B1" w14:textId="77777777" w:rsidTr="00765145">
        <w:tc>
          <w:tcPr>
            <w:tcW w:w="802" w:type="pct"/>
          </w:tcPr>
          <w:p w14:paraId="043C880B" w14:textId="77777777" w:rsidR="00F528B8" w:rsidRPr="00B95DBB" w:rsidRDefault="00F528B8" w:rsidP="00F81FDE">
            <w:pPr>
              <w:spacing w:before="120" w:after="120"/>
              <w:rPr>
                <w:rFonts w:ascii="Times New Roman" w:eastAsia="Times New Roman" w:hAnsi="Times New Roman"/>
                <w:b/>
                <w:sz w:val="24"/>
                <w:szCs w:val="24"/>
              </w:rPr>
            </w:pPr>
            <w:r w:rsidRPr="00B95DBB">
              <w:rPr>
                <w:rFonts w:ascii="Times New Roman" w:eastAsia="Times New Roman" w:hAnsi="Times New Roman"/>
                <w:b/>
                <w:sz w:val="24"/>
                <w:szCs w:val="24"/>
              </w:rPr>
              <w:t xml:space="preserve">Introduction </w:t>
            </w:r>
          </w:p>
          <w:p w14:paraId="213BAF44" w14:textId="77777777" w:rsidR="00F528B8" w:rsidRPr="00B95DBB" w:rsidRDefault="00F528B8" w:rsidP="00F81FDE">
            <w:pPr>
              <w:spacing w:before="120" w:after="120"/>
              <w:rPr>
                <w:rFonts w:ascii="Times New Roman" w:eastAsia="Times New Roman" w:hAnsi="Times New Roman"/>
                <w:b/>
                <w:sz w:val="24"/>
                <w:szCs w:val="24"/>
              </w:rPr>
            </w:pPr>
          </w:p>
        </w:tc>
        <w:tc>
          <w:tcPr>
            <w:tcW w:w="4198" w:type="pct"/>
          </w:tcPr>
          <w:p w14:paraId="09BF900F" w14:textId="6BBA3481" w:rsidR="00273BAF" w:rsidRPr="00B95DBB" w:rsidRDefault="00A25047" w:rsidP="00AC0059">
            <w:pPr>
              <w:spacing w:before="120" w:after="120"/>
              <w:rPr>
                <w:rFonts w:ascii="Times New Roman" w:eastAsia="Times New Roman" w:hAnsi="Times New Roman"/>
                <w:sz w:val="24"/>
                <w:szCs w:val="24"/>
              </w:rPr>
            </w:pPr>
            <w:r w:rsidRPr="00B95DBB">
              <w:rPr>
                <w:rFonts w:ascii="Times New Roman" w:eastAsia="Times New Roman" w:hAnsi="Times New Roman"/>
                <w:sz w:val="24"/>
                <w:szCs w:val="24"/>
              </w:rPr>
              <w:t xml:space="preserve">One of the best tools in rescue missions in the </w:t>
            </w:r>
            <w:r w:rsidR="00AC0059" w:rsidRPr="00B95DBB">
              <w:rPr>
                <w:rFonts w:ascii="Times New Roman" w:eastAsia="Times New Roman" w:hAnsi="Times New Roman"/>
                <w:sz w:val="24"/>
                <w:szCs w:val="24"/>
              </w:rPr>
              <w:t xml:space="preserve">wake of natural disasters </w:t>
            </w:r>
            <w:r w:rsidRPr="00B95DBB">
              <w:rPr>
                <w:rFonts w:ascii="Times New Roman" w:eastAsia="Times New Roman" w:hAnsi="Times New Roman"/>
                <w:sz w:val="24"/>
                <w:szCs w:val="24"/>
              </w:rPr>
              <w:t xml:space="preserve">is not </w:t>
            </w:r>
            <w:r w:rsidR="00114DD6">
              <w:rPr>
                <w:rFonts w:ascii="Times New Roman" w:eastAsia="Times New Roman" w:hAnsi="Times New Roman"/>
                <w:sz w:val="24"/>
                <w:szCs w:val="24"/>
              </w:rPr>
              <w:t xml:space="preserve">a </w:t>
            </w:r>
            <w:r w:rsidRPr="00B95DBB">
              <w:rPr>
                <w:rFonts w:ascii="Times New Roman" w:eastAsia="Times New Roman" w:hAnsi="Times New Roman"/>
                <w:sz w:val="24"/>
                <w:szCs w:val="24"/>
              </w:rPr>
              <w:t>technolog</w:t>
            </w:r>
            <w:r w:rsidR="00114DD6">
              <w:rPr>
                <w:rFonts w:ascii="Times New Roman" w:eastAsia="Times New Roman" w:hAnsi="Times New Roman"/>
                <w:sz w:val="24"/>
                <w:szCs w:val="24"/>
              </w:rPr>
              <w:t>ical gadget</w:t>
            </w:r>
            <w:r w:rsidRPr="00B95DBB">
              <w:rPr>
                <w:rFonts w:ascii="Times New Roman" w:eastAsia="Times New Roman" w:hAnsi="Times New Roman"/>
                <w:sz w:val="24"/>
                <w:szCs w:val="24"/>
              </w:rPr>
              <w:t xml:space="preserve">, but a dog. </w:t>
            </w:r>
            <w:r w:rsidR="00AC0059" w:rsidRPr="00B95DBB">
              <w:rPr>
                <w:rFonts w:ascii="Times New Roman" w:eastAsia="Times New Roman" w:hAnsi="Times New Roman"/>
                <w:sz w:val="24"/>
                <w:szCs w:val="24"/>
              </w:rPr>
              <w:t xml:space="preserve">Rescue dogs are trained to find people in the midst of rubble where </w:t>
            </w:r>
            <w:r w:rsidR="00114DD6">
              <w:rPr>
                <w:rFonts w:ascii="Times New Roman" w:eastAsia="Times New Roman" w:hAnsi="Times New Roman"/>
                <w:sz w:val="24"/>
                <w:szCs w:val="24"/>
              </w:rPr>
              <w:t xml:space="preserve">humans and </w:t>
            </w:r>
            <w:r w:rsidR="00AC0059" w:rsidRPr="00B95DBB">
              <w:rPr>
                <w:rFonts w:ascii="Times New Roman" w:eastAsia="Times New Roman" w:hAnsi="Times New Roman"/>
                <w:sz w:val="24"/>
                <w:szCs w:val="24"/>
              </w:rPr>
              <w:t xml:space="preserve">technology might </w:t>
            </w:r>
            <w:r w:rsidR="00B5533A">
              <w:rPr>
                <w:rFonts w:ascii="Times New Roman" w:eastAsia="Times New Roman" w:hAnsi="Times New Roman"/>
                <w:sz w:val="24"/>
                <w:szCs w:val="24"/>
              </w:rPr>
              <w:t>o</w:t>
            </w:r>
            <w:r w:rsidR="00AC0059" w:rsidRPr="00B95DBB">
              <w:rPr>
                <w:rFonts w:ascii="Times New Roman" w:eastAsia="Times New Roman" w:hAnsi="Times New Roman"/>
                <w:sz w:val="24"/>
                <w:szCs w:val="24"/>
              </w:rPr>
              <w:t xml:space="preserve">therwise fail. While rescue dogs do an excellent job, they often are at risk themselves, through dehydration, heat exhaustion, or even anxiety. Time is also often lost when </w:t>
            </w:r>
            <w:r w:rsidR="00E827B4">
              <w:rPr>
                <w:rFonts w:ascii="Times New Roman" w:eastAsia="Times New Roman" w:hAnsi="Times New Roman"/>
                <w:sz w:val="24"/>
                <w:szCs w:val="24"/>
              </w:rPr>
              <w:t xml:space="preserve">a </w:t>
            </w:r>
            <w:r w:rsidR="00273BAF" w:rsidRPr="00B95DBB">
              <w:rPr>
                <w:rFonts w:ascii="Times New Roman" w:eastAsia="Times New Roman" w:hAnsi="Times New Roman"/>
                <w:sz w:val="24"/>
                <w:szCs w:val="24"/>
              </w:rPr>
              <w:t>dog must return to the handler to inform the handler that they have found a person</w:t>
            </w:r>
            <w:r w:rsidR="00B5533A">
              <w:rPr>
                <w:rFonts w:ascii="Times New Roman" w:eastAsia="Times New Roman" w:hAnsi="Times New Roman"/>
                <w:sz w:val="24"/>
                <w:szCs w:val="24"/>
              </w:rPr>
              <w:t xml:space="preserve"> and/or </w:t>
            </w:r>
            <w:r w:rsidR="00273BAF" w:rsidRPr="00B95DBB">
              <w:rPr>
                <w:rFonts w:ascii="Times New Roman" w:eastAsia="Times New Roman" w:hAnsi="Times New Roman"/>
                <w:sz w:val="24"/>
                <w:szCs w:val="24"/>
              </w:rPr>
              <w:t xml:space="preserve">body. </w:t>
            </w:r>
          </w:p>
          <w:p w14:paraId="15064673" w14:textId="0D2CF96C" w:rsidR="00273BAF" w:rsidRPr="00B95DBB" w:rsidRDefault="00114DD6" w:rsidP="00114DD6">
            <w:pPr>
              <w:spacing w:before="120" w:after="120"/>
              <w:rPr>
                <w:rFonts w:ascii="Times New Roman" w:eastAsia="Times New Roman" w:hAnsi="Times New Roman"/>
                <w:sz w:val="24"/>
                <w:szCs w:val="24"/>
              </w:rPr>
            </w:pPr>
            <w:r>
              <w:rPr>
                <w:rFonts w:ascii="Times New Roman" w:eastAsia="Times New Roman" w:hAnsi="Times New Roman"/>
                <w:sz w:val="24"/>
                <w:szCs w:val="24"/>
              </w:rPr>
              <w:t>S</w:t>
            </w:r>
            <w:r w:rsidR="00273BAF" w:rsidRPr="00B95DBB">
              <w:rPr>
                <w:rFonts w:ascii="Times New Roman" w:eastAsia="Times New Roman" w:hAnsi="Times New Roman"/>
                <w:sz w:val="24"/>
                <w:szCs w:val="24"/>
              </w:rPr>
              <w:t xml:space="preserve">tudents will be given the </w:t>
            </w:r>
            <w:r w:rsidR="00CC07FE">
              <w:rPr>
                <w:rFonts w:ascii="Times New Roman" w:eastAsia="Times New Roman" w:hAnsi="Times New Roman"/>
                <w:sz w:val="24"/>
                <w:szCs w:val="24"/>
              </w:rPr>
              <w:t>challenge</w:t>
            </w:r>
            <w:r w:rsidR="00CC07FE" w:rsidRPr="00B95DBB">
              <w:rPr>
                <w:rFonts w:ascii="Times New Roman" w:eastAsia="Times New Roman" w:hAnsi="Times New Roman"/>
                <w:sz w:val="24"/>
                <w:szCs w:val="24"/>
              </w:rPr>
              <w:t xml:space="preserve"> </w:t>
            </w:r>
            <w:r w:rsidR="00273BAF" w:rsidRPr="00B95DBB">
              <w:rPr>
                <w:rFonts w:ascii="Times New Roman" w:eastAsia="Times New Roman" w:hAnsi="Times New Roman"/>
                <w:sz w:val="24"/>
                <w:szCs w:val="24"/>
              </w:rPr>
              <w:t xml:space="preserve">of </w:t>
            </w:r>
            <w:r w:rsidR="00B5533A">
              <w:rPr>
                <w:rFonts w:ascii="Times New Roman" w:eastAsia="Times New Roman" w:hAnsi="Times New Roman"/>
                <w:sz w:val="24"/>
                <w:szCs w:val="24"/>
              </w:rPr>
              <w:t xml:space="preserve">designing a wearable sensor system to </w:t>
            </w:r>
            <w:r w:rsidR="00273BAF" w:rsidRPr="00B95DBB">
              <w:rPr>
                <w:rFonts w:ascii="Times New Roman" w:eastAsia="Times New Roman" w:hAnsi="Times New Roman"/>
                <w:sz w:val="24"/>
                <w:szCs w:val="24"/>
              </w:rPr>
              <w:t xml:space="preserve">help rescue dogs </w:t>
            </w:r>
            <w:r w:rsidR="00B5533A">
              <w:rPr>
                <w:rFonts w:ascii="Times New Roman" w:eastAsia="Times New Roman" w:hAnsi="Times New Roman"/>
                <w:sz w:val="24"/>
                <w:szCs w:val="24"/>
              </w:rPr>
              <w:t>remain safe, while enabling the dogs to find the victims faster</w:t>
            </w:r>
            <w:r w:rsidR="00CC07FE">
              <w:rPr>
                <w:rFonts w:ascii="Times New Roman" w:eastAsia="Times New Roman" w:hAnsi="Times New Roman"/>
                <w:sz w:val="24"/>
                <w:szCs w:val="24"/>
              </w:rPr>
              <w:t xml:space="preserve"> during the mission</w:t>
            </w:r>
            <w:r w:rsidR="00273BAF" w:rsidRPr="00B95DBB">
              <w:rPr>
                <w:rFonts w:ascii="Times New Roman" w:eastAsia="Times New Roman" w:hAnsi="Times New Roman"/>
                <w:sz w:val="24"/>
                <w:szCs w:val="24"/>
              </w:rPr>
              <w:t xml:space="preserve">. Students must consider the </w:t>
            </w:r>
            <w:r w:rsidR="00B5533A">
              <w:rPr>
                <w:rFonts w:ascii="Times New Roman" w:eastAsia="Times New Roman" w:hAnsi="Times New Roman"/>
                <w:sz w:val="24"/>
                <w:szCs w:val="24"/>
              </w:rPr>
              <w:t xml:space="preserve">physical </w:t>
            </w:r>
            <w:r w:rsidR="00273BAF" w:rsidRPr="00B95DBB">
              <w:rPr>
                <w:rFonts w:ascii="Times New Roman" w:eastAsia="Times New Roman" w:hAnsi="Times New Roman"/>
                <w:sz w:val="24"/>
                <w:szCs w:val="24"/>
              </w:rPr>
              <w:t xml:space="preserve">challenges that the dogs face </w:t>
            </w:r>
            <w:r w:rsidR="00B5533A">
              <w:rPr>
                <w:rFonts w:ascii="Times New Roman" w:eastAsia="Times New Roman" w:hAnsi="Times New Roman"/>
                <w:sz w:val="24"/>
                <w:szCs w:val="24"/>
              </w:rPr>
              <w:t>during</w:t>
            </w:r>
            <w:r w:rsidR="00273BAF" w:rsidRPr="00B95DBB">
              <w:rPr>
                <w:rFonts w:ascii="Times New Roman" w:eastAsia="Times New Roman" w:hAnsi="Times New Roman"/>
                <w:sz w:val="24"/>
                <w:szCs w:val="24"/>
              </w:rPr>
              <w:t xml:space="preserve"> their mission and </w:t>
            </w:r>
            <w:r w:rsidR="00B95DBB" w:rsidRPr="00B95DBB">
              <w:rPr>
                <w:rFonts w:ascii="Times New Roman" w:eastAsia="Times New Roman" w:hAnsi="Times New Roman"/>
                <w:sz w:val="24"/>
                <w:szCs w:val="24"/>
              </w:rPr>
              <w:t>what technologies would help the dog stay safe, as well as what technologies would enable the dog to find survivors faster.</w:t>
            </w:r>
            <w:r w:rsidR="008A0D13">
              <w:rPr>
                <w:rFonts w:ascii="Times New Roman" w:eastAsia="Times New Roman" w:hAnsi="Times New Roman"/>
                <w:sz w:val="24"/>
                <w:szCs w:val="24"/>
              </w:rPr>
              <w:t xml:space="preserve"> Using the design process will be fundamental for the students to solve these design challenges.</w:t>
            </w:r>
            <w:r w:rsidR="00B95DBB" w:rsidRPr="00B95DBB">
              <w:rPr>
                <w:rFonts w:ascii="Times New Roman" w:eastAsia="Times New Roman" w:hAnsi="Times New Roman"/>
                <w:sz w:val="24"/>
                <w:szCs w:val="24"/>
              </w:rPr>
              <w:t xml:space="preserve"> Students will conceptualize the design and then design </w:t>
            </w:r>
            <w:r w:rsidR="00B5533A">
              <w:rPr>
                <w:rFonts w:ascii="Times New Roman" w:eastAsia="Times New Roman" w:hAnsi="Times New Roman"/>
                <w:sz w:val="24"/>
                <w:szCs w:val="24"/>
              </w:rPr>
              <w:t>a prototype of the design or a rendering of the product using</w:t>
            </w:r>
            <w:r w:rsidR="00B95DBB" w:rsidRPr="00B95DBB">
              <w:rPr>
                <w:rFonts w:ascii="Times New Roman" w:eastAsia="Times New Roman" w:hAnsi="Times New Roman"/>
                <w:sz w:val="24"/>
                <w:szCs w:val="24"/>
              </w:rPr>
              <w:t xml:space="preserve"> </w:t>
            </w:r>
            <w:r w:rsidR="00B5533A">
              <w:rPr>
                <w:rFonts w:ascii="Times New Roman" w:eastAsia="Times New Roman" w:hAnsi="Times New Roman"/>
                <w:sz w:val="24"/>
                <w:szCs w:val="24"/>
              </w:rPr>
              <w:t xml:space="preserve">a 3D modeling </w:t>
            </w:r>
            <w:r w:rsidR="00B95DBB" w:rsidRPr="00B95DBB">
              <w:rPr>
                <w:rFonts w:ascii="Times New Roman" w:eastAsia="Times New Roman" w:hAnsi="Times New Roman"/>
                <w:sz w:val="24"/>
                <w:szCs w:val="24"/>
              </w:rPr>
              <w:t xml:space="preserve">software. </w:t>
            </w:r>
            <w:r>
              <w:rPr>
                <w:rFonts w:ascii="Times New Roman" w:eastAsia="Times New Roman" w:hAnsi="Times New Roman"/>
                <w:sz w:val="24"/>
                <w:szCs w:val="24"/>
              </w:rPr>
              <w:t xml:space="preserve">To make the lesson more realistic, you can invite a volunteer from a search and rescue dog organization to work with the students.  </w:t>
            </w:r>
            <w:r w:rsidR="00A01F74">
              <w:rPr>
                <w:rFonts w:ascii="Times New Roman" w:eastAsia="Times New Roman" w:hAnsi="Times New Roman"/>
                <w:sz w:val="24"/>
                <w:szCs w:val="24"/>
              </w:rPr>
              <w:t xml:space="preserve">Most states have search and rescue dog organizations and before you begin the lesson contact the organization to see if you can have a volunteer come in throughout the project to work with students. </w:t>
            </w:r>
            <w:r w:rsidR="00B95DBB" w:rsidRPr="00B95DBB">
              <w:rPr>
                <w:rFonts w:ascii="Times New Roman" w:eastAsia="Times New Roman" w:hAnsi="Times New Roman"/>
                <w:sz w:val="24"/>
                <w:szCs w:val="24"/>
              </w:rPr>
              <w:t>Ideally, at the end of the lesson</w:t>
            </w:r>
            <w:r>
              <w:rPr>
                <w:rFonts w:ascii="Times New Roman" w:eastAsia="Times New Roman" w:hAnsi="Times New Roman"/>
                <w:sz w:val="24"/>
                <w:szCs w:val="24"/>
              </w:rPr>
              <w:t>,</w:t>
            </w:r>
            <w:r w:rsidR="00B95DBB" w:rsidRPr="00B95DBB">
              <w:rPr>
                <w:rFonts w:ascii="Times New Roman" w:eastAsia="Times New Roman" w:hAnsi="Times New Roman"/>
                <w:sz w:val="24"/>
                <w:szCs w:val="24"/>
              </w:rPr>
              <w:t xml:space="preserve"> a rescue dog and its handler can come to the class so that the students can meet the dog, hear from the handler, and present their designs to the handler to see if the</w:t>
            </w:r>
            <w:r w:rsidR="00B5533A">
              <w:rPr>
                <w:rFonts w:ascii="Times New Roman" w:eastAsia="Times New Roman" w:hAnsi="Times New Roman"/>
                <w:sz w:val="24"/>
                <w:szCs w:val="24"/>
              </w:rPr>
              <w:t>ir design</w:t>
            </w:r>
            <w:r w:rsidR="00B95DBB" w:rsidRPr="00B95DBB">
              <w:rPr>
                <w:rFonts w:ascii="Times New Roman" w:eastAsia="Times New Roman" w:hAnsi="Times New Roman"/>
                <w:sz w:val="24"/>
                <w:szCs w:val="24"/>
              </w:rPr>
              <w:t xml:space="preserve"> would be beneficial for rescue dogs. </w:t>
            </w:r>
          </w:p>
        </w:tc>
      </w:tr>
      <w:tr w:rsidR="00FB5EC9" w:rsidRPr="00BB2A49" w14:paraId="1305D788" w14:textId="77777777" w:rsidTr="00765145">
        <w:tblPrEx>
          <w:tblLook w:val="0000" w:firstRow="0" w:lastRow="0" w:firstColumn="0" w:lastColumn="0" w:noHBand="0" w:noVBand="0"/>
        </w:tblPrEx>
        <w:tc>
          <w:tcPr>
            <w:tcW w:w="802" w:type="pct"/>
          </w:tcPr>
          <w:p w14:paraId="45E882D1" w14:textId="77777777" w:rsidR="008F5651" w:rsidRPr="00E969EA" w:rsidRDefault="008F5651" w:rsidP="008F5651">
            <w:pPr>
              <w:spacing w:after="200" w:line="276" w:lineRule="auto"/>
              <w:rPr>
                <w:rFonts w:ascii="Times New Roman" w:hAnsi="Times New Roman"/>
                <w:b/>
                <w:sz w:val="24"/>
                <w:szCs w:val="24"/>
              </w:rPr>
            </w:pPr>
            <w:r w:rsidRPr="00E969EA">
              <w:rPr>
                <w:rFonts w:ascii="Times New Roman" w:hAnsi="Times New Roman"/>
                <w:b/>
                <w:sz w:val="24"/>
                <w:szCs w:val="24"/>
              </w:rPr>
              <w:t>Real Science Application</w:t>
            </w:r>
          </w:p>
        </w:tc>
        <w:tc>
          <w:tcPr>
            <w:tcW w:w="4198" w:type="pct"/>
          </w:tcPr>
          <w:p w14:paraId="03EF6BC3" w14:textId="03BA7C34" w:rsidR="008A0D13" w:rsidRPr="005C5548" w:rsidRDefault="008F5651" w:rsidP="00753162">
            <w:pPr>
              <w:spacing w:after="200" w:line="276" w:lineRule="auto"/>
              <w:rPr>
                <w:rFonts w:ascii="Times New Roman" w:hAnsi="Times New Roman"/>
                <w:sz w:val="24"/>
                <w:szCs w:val="24"/>
              </w:rPr>
            </w:pPr>
            <w:r w:rsidRPr="005C5548">
              <w:rPr>
                <w:rFonts w:ascii="Times New Roman" w:hAnsi="Times New Roman"/>
                <w:sz w:val="24"/>
                <w:szCs w:val="24"/>
              </w:rPr>
              <w:t>Search and rescue dogs are a vital part most rescue procedures, but the rescue missions can be physically grueling and dangerous for the dogs. Wearable devices and sensor system technology is advancing at a rapid pace and a few universities around the country</w:t>
            </w:r>
            <w:r w:rsidR="00753162">
              <w:rPr>
                <w:rFonts w:ascii="Times New Roman" w:hAnsi="Times New Roman"/>
                <w:sz w:val="24"/>
                <w:szCs w:val="24"/>
              </w:rPr>
              <w:t xml:space="preserve"> (</w:t>
            </w:r>
            <w:r w:rsidR="00753162" w:rsidRPr="005C5548">
              <w:rPr>
                <w:rFonts w:ascii="Times New Roman" w:hAnsi="Times New Roman"/>
                <w:sz w:val="24"/>
                <w:szCs w:val="24"/>
              </w:rPr>
              <w:t>North Carolina State University &amp; Georgia Tech</w:t>
            </w:r>
            <w:r w:rsidR="00753162">
              <w:rPr>
                <w:rFonts w:ascii="Times New Roman" w:hAnsi="Times New Roman"/>
                <w:sz w:val="24"/>
                <w:szCs w:val="24"/>
              </w:rPr>
              <w:t>)</w:t>
            </w:r>
            <w:r w:rsidRPr="005C5548">
              <w:rPr>
                <w:rFonts w:ascii="Times New Roman" w:hAnsi="Times New Roman"/>
                <w:sz w:val="24"/>
                <w:szCs w:val="24"/>
              </w:rPr>
              <w:t xml:space="preserve"> are finding ways to incorporate these technologies into </w:t>
            </w:r>
            <w:r w:rsidR="00CC07FE" w:rsidRPr="005C5548">
              <w:rPr>
                <w:rFonts w:ascii="Times New Roman" w:hAnsi="Times New Roman"/>
                <w:sz w:val="24"/>
                <w:szCs w:val="24"/>
              </w:rPr>
              <w:t>prototypes of packs for search and rescue dogs. During the</w:t>
            </w:r>
            <w:r w:rsidR="00753162">
              <w:rPr>
                <w:rFonts w:ascii="Times New Roman" w:hAnsi="Times New Roman"/>
                <w:sz w:val="24"/>
                <w:szCs w:val="24"/>
              </w:rPr>
              <w:t>ir</w:t>
            </w:r>
            <w:r w:rsidR="00CC07FE" w:rsidRPr="005C5548">
              <w:rPr>
                <w:rFonts w:ascii="Times New Roman" w:hAnsi="Times New Roman"/>
                <w:sz w:val="24"/>
                <w:szCs w:val="24"/>
              </w:rPr>
              <w:t xml:space="preserve"> mission</w:t>
            </w:r>
            <w:r w:rsidR="00753162">
              <w:rPr>
                <w:rFonts w:ascii="Times New Roman" w:hAnsi="Times New Roman"/>
                <w:sz w:val="24"/>
                <w:szCs w:val="24"/>
              </w:rPr>
              <w:t>s, rescue</w:t>
            </w:r>
            <w:r w:rsidR="00CC07FE" w:rsidRPr="005C5548">
              <w:rPr>
                <w:rFonts w:ascii="Times New Roman" w:hAnsi="Times New Roman"/>
                <w:sz w:val="24"/>
                <w:szCs w:val="24"/>
              </w:rPr>
              <w:t xml:space="preserve"> dogs can face dehydration, overheating, rapid heart rate, or hypothermia, not to mention potential cuts and abrasions from traversing ruble. </w:t>
            </w:r>
            <w:r w:rsidRPr="005C5548">
              <w:rPr>
                <w:rFonts w:ascii="Times New Roman" w:hAnsi="Times New Roman"/>
                <w:sz w:val="24"/>
                <w:szCs w:val="24"/>
              </w:rPr>
              <w:t xml:space="preserve"> </w:t>
            </w:r>
            <w:r w:rsidR="00CC07FE">
              <w:rPr>
                <w:rFonts w:ascii="Times New Roman" w:hAnsi="Times New Roman"/>
                <w:sz w:val="24"/>
                <w:szCs w:val="24"/>
              </w:rPr>
              <w:t>Off lead dogs (some rescue dogs are off lead and some are required to be on an extended lead) also have difficulty letting their handler know that they have found a victim. Developing sensors systems that the dogs can use to inform the handler that they have found a person can save critical time during the rescue</w:t>
            </w:r>
            <w:r w:rsidR="00753162">
              <w:rPr>
                <w:rFonts w:ascii="Times New Roman" w:hAnsi="Times New Roman"/>
                <w:sz w:val="24"/>
                <w:szCs w:val="24"/>
              </w:rPr>
              <w:t>.</w:t>
            </w:r>
            <w:r w:rsidR="008A0D13">
              <w:rPr>
                <w:rFonts w:ascii="Times New Roman" w:hAnsi="Times New Roman"/>
                <w:sz w:val="24"/>
                <w:szCs w:val="24"/>
              </w:rPr>
              <w:t xml:space="preserve"> Sensor systems can include sensors that monitor the dog’s body temperature, the hydration level of the dog, or a GPS tracker to help monitor the dog’s location. Sensors can also </w:t>
            </w:r>
            <w:r w:rsidR="008A0D13">
              <w:rPr>
                <w:rFonts w:ascii="Times New Roman" w:hAnsi="Times New Roman"/>
                <w:sz w:val="24"/>
                <w:szCs w:val="24"/>
              </w:rPr>
              <w:lastRenderedPageBreak/>
              <w:t xml:space="preserve">be used to detect danger in the environment the dog is working in, such as gas sensors or vibration sensors. </w:t>
            </w:r>
          </w:p>
        </w:tc>
      </w:tr>
      <w:tr w:rsidR="00FB5EC9" w:rsidRPr="00D641DD" w14:paraId="13B3400C" w14:textId="77777777" w:rsidTr="00765145">
        <w:tc>
          <w:tcPr>
            <w:tcW w:w="802" w:type="pct"/>
          </w:tcPr>
          <w:p w14:paraId="09C068A7" w14:textId="5E75D295" w:rsidR="00783D4B" w:rsidRPr="00B95DBB" w:rsidRDefault="00783D4B" w:rsidP="00317702">
            <w:pPr>
              <w:spacing w:before="120" w:after="120"/>
              <w:rPr>
                <w:rFonts w:ascii="Times New Roman" w:eastAsia="Times New Roman" w:hAnsi="Times New Roman"/>
                <w:b/>
                <w:sz w:val="24"/>
                <w:szCs w:val="24"/>
              </w:rPr>
            </w:pPr>
            <w:r w:rsidRPr="00B95DBB">
              <w:rPr>
                <w:rFonts w:ascii="Times New Roman" w:eastAsia="Times New Roman" w:hAnsi="Times New Roman"/>
                <w:b/>
                <w:sz w:val="24"/>
                <w:szCs w:val="24"/>
              </w:rPr>
              <w:lastRenderedPageBreak/>
              <w:t xml:space="preserve">Curriculum Alignment </w:t>
            </w:r>
          </w:p>
        </w:tc>
        <w:tc>
          <w:tcPr>
            <w:tcW w:w="4198" w:type="pct"/>
          </w:tcPr>
          <w:p w14:paraId="3998B535" w14:textId="375B9995" w:rsidR="00753162" w:rsidRPr="00B95DBB" w:rsidRDefault="00783D4B" w:rsidP="00B5533A">
            <w:pPr>
              <w:spacing w:before="120" w:after="240"/>
              <w:rPr>
                <w:rFonts w:ascii="Times New Roman" w:eastAsia="Times New Roman" w:hAnsi="Times New Roman"/>
                <w:sz w:val="24"/>
                <w:szCs w:val="24"/>
              </w:rPr>
            </w:pPr>
            <w:r w:rsidRPr="00B95DBB">
              <w:rPr>
                <w:rFonts w:ascii="Times New Roman" w:eastAsia="Times New Roman" w:hAnsi="Times New Roman"/>
                <w:sz w:val="24"/>
                <w:szCs w:val="24"/>
              </w:rPr>
              <w:t xml:space="preserve">This section contains the curriculum alignment of </w:t>
            </w:r>
            <w:r w:rsidR="00B44BCD" w:rsidRPr="00B95DBB">
              <w:rPr>
                <w:rFonts w:ascii="Times New Roman" w:eastAsia="Times New Roman" w:hAnsi="Times New Roman"/>
                <w:sz w:val="24"/>
                <w:szCs w:val="24"/>
              </w:rPr>
              <w:t>the</w:t>
            </w:r>
            <w:r w:rsidRPr="00B95DBB">
              <w:rPr>
                <w:rFonts w:ascii="Times New Roman" w:eastAsia="Times New Roman" w:hAnsi="Times New Roman"/>
                <w:sz w:val="24"/>
                <w:szCs w:val="24"/>
              </w:rPr>
              <w:t xml:space="preserve"> lesson </w:t>
            </w:r>
            <w:r w:rsidR="00B44BCD" w:rsidRPr="00B95DBB">
              <w:rPr>
                <w:rFonts w:ascii="Times New Roman" w:eastAsia="Times New Roman" w:hAnsi="Times New Roman"/>
                <w:sz w:val="24"/>
                <w:szCs w:val="24"/>
              </w:rPr>
              <w:t>to the North Carolina</w:t>
            </w:r>
            <w:r w:rsidRPr="00B95DBB">
              <w:rPr>
                <w:rFonts w:ascii="Times New Roman" w:eastAsia="Times New Roman" w:hAnsi="Times New Roman"/>
                <w:sz w:val="24"/>
                <w:szCs w:val="24"/>
              </w:rPr>
              <w:t xml:space="preserve"> </w:t>
            </w:r>
            <w:hyperlink r:id="rId7" w:history="1">
              <w:r w:rsidR="00B44BCD" w:rsidRPr="00B95DBB">
                <w:rPr>
                  <w:rStyle w:val="Hyperlink"/>
                  <w:rFonts w:ascii="Times New Roman" w:eastAsia="Times New Roman" w:hAnsi="Times New Roman"/>
                  <w:sz w:val="24"/>
                  <w:szCs w:val="24"/>
                </w:rPr>
                <w:t>NC Essential Standards</w:t>
              </w:r>
            </w:hyperlink>
            <w:r w:rsidR="002F47FE">
              <w:rPr>
                <w:rFonts w:ascii="Times New Roman" w:eastAsia="Times New Roman" w:hAnsi="Times New Roman"/>
                <w:sz w:val="24"/>
                <w:szCs w:val="24"/>
              </w:rPr>
              <w:t>.</w:t>
            </w:r>
          </w:p>
          <w:tbl>
            <w:tblPr>
              <w:tblStyle w:val="TableGrid"/>
              <w:tblW w:w="0" w:type="auto"/>
              <w:tblLayout w:type="fixed"/>
              <w:tblLook w:val="04A0" w:firstRow="1" w:lastRow="0" w:firstColumn="1" w:lastColumn="0" w:noHBand="0" w:noVBand="1"/>
            </w:tblPr>
            <w:tblGrid>
              <w:gridCol w:w="976"/>
              <w:gridCol w:w="840"/>
              <w:gridCol w:w="6351"/>
            </w:tblGrid>
            <w:tr w:rsidR="002F47FE" w:rsidRPr="00B95DBB" w14:paraId="498B4B69" w14:textId="77777777" w:rsidTr="002F47FE">
              <w:tc>
                <w:tcPr>
                  <w:tcW w:w="976" w:type="dxa"/>
                </w:tcPr>
                <w:p w14:paraId="5FE603F9" w14:textId="77777777" w:rsidR="002F47FE" w:rsidRPr="00B95DBB" w:rsidRDefault="002F47FE" w:rsidP="00B5533A">
                  <w:pPr>
                    <w:rPr>
                      <w:rFonts w:ascii="Times New Roman" w:eastAsia="Times New Roman" w:hAnsi="Times New Roman"/>
                      <w:sz w:val="24"/>
                      <w:szCs w:val="24"/>
                    </w:rPr>
                  </w:pPr>
                  <w:r w:rsidRPr="00B95DBB">
                    <w:rPr>
                      <w:rFonts w:ascii="Times New Roman" w:eastAsia="Times New Roman" w:hAnsi="Times New Roman"/>
                      <w:sz w:val="24"/>
                      <w:szCs w:val="24"/>
                    </w:rPr>
                    <w:t>Content Area</w:t>
                  </w:r>
                </w:p>
              </w:tc>
              <w:tc>
                <w:tcPr>
                  <w:tcW w:w="840" w:type="dxa"/>
                </w:tcPr>
                <w:p w14:paraId="163344BF" w14:textId="77777777" w:rsidR="002F47FE" w:rsidRPr="00B95DBB" w:rsidRDefault="002F47FE" w:rsidP="00B5533A">
                  <w:pPr>
                    <w:rPr>
                      <w:rFonts w:ascii="Times New Roman" w:eastAsia="Times New Roman" w:hAnsi="Times New Roman"/>
                      <w:sz w:val="24"/>
                      <w:szCs w:val="24"/>
                    </w:rPr>
                  </w:pPr>
                  <w:r w:rsidRPr="00B95DBB">
                    <w:rPr>
                      <w:rFonts w:ascii="Times New Roman" w:eastAsia="Times New Roman" w:hAnsi="Times New Roman"/>
                      <w:sz w:val="24"/>
                      <w:szCs w:val="24"/>
                    </w:rPr>
                    <w:t>Grade Level</w:t>
                  </w:r>
                </w:p>
              </w:tc>
              <w:tc>
                <w:tcPr>
                  <w:tcW w:w="6351" w:type="dxa"/>
                </w:tcPr>
                <w:p w14:paraId="47E10C55" w14:textId="77777777" w:rsidR="002F47FE" w:rsidRPr="00B95DBB" w:rsidRDefault="002F47FE" w:rsidP="00B44BCD">
                  <w:pPr>
                    <w:rPr>
                      <w:rFonts w:ascii="Times New Roman" w:eastAsia="Times New Roman" w:hAnsi="Times New Roman"/>
                      <w:sz w:val="24"/>
                      <w:szCs w:val="24"/>
                    </w:rPr>
                  </w:pPr>
                  <w:r w:rsidRPr="00B95DBB">
                    <w:rPr>
                      <w:rFonts w:ascii="Times New Roman" w:eastAsia="Times New Roman" w:hAnsi="Times New Roman"/>
                      <w:sz w:val="24"/>
                      <w:szCs w:val="24"/>
                    </w:rPr>
                    <w:t>NC Essential Standards</w:t>
                  </w:r>
                </w:p>
              </w:tc>
            </w:tr>
            <w:tr w:rsidR="002F47FE" w:rsidRPr="00B95DBB" w14:paraId="6B7C3FEB" w14:textId="77777777" w:rsidTr="002F47FE">
              <w:tc>
                <w:tcPr>
                  <w:tcW w:w="976" w:type="dxa"/>
                </w:tcPr>
                <w:p w14:paraId="7FD8E4B7" w14:textId="77777777" w:rsidR="002F47FE" w:rsidRPr="00B95DBB" w:rsidRDefault="002F47FE" w:rsidP="00B5533A">
                  <w:pPr>
                    <w:rPr>
                      <w:rFonts w:ascii="Times New Roman" w:eastAsia="Times New Roman" w:hAnsi="Times New Roman"/>
                      <w:sz w:val="24"/>
                      <w:szCs w:val="24"/>
                    </w:rPr>
                  </w:pPr>
                  <w:r>
                    <w:rPr>
                      <w:rFonts w:ascii="Times New Roman" w:eastAsia="Times New Roman" w:hAnsi="Times New Roman"/>
                      <w:sz w:val="24"/>
                      <w:szCs w:val="24"/>
                    </w:rPr>
                    <w:t>Tech Ed</w:t>
                  </w:r>
                </w:p>
              </w:tc>
              <w:tc>
                <w:tcPr>
                  <w:tcW w:w="840" w:type="dxa"/>
                </w:tcPr>
                <w:p w14:paraId="3ECB3E10" w14:textId="77777777" w:rsidR="002F47FE" w:rsidRPr="00B95DBB" w:rsidRDefault="002F47FE" w:rsidP="00B5533A">
                  <w:pPr>
                    <w:rPr>
                      <w:rFonts w:ascii="Times New Roman" w:eastAsia="Times New Roman" w:hAnsi="Times New Roman"/>
                      <w:sz w:val="24"/>
                      <w:szCs w:val="24"/>
                    </w:rPr>
                  </w:pPr>
                  <w:r>
                    <w:rPr>
                      <w:rFonts w:ascii="Times New Roman" w:eastAsia="Times New Roman" w:hAnsi="Times New Roman"/>
                      <w:sz w:val="24"/>
                      <w:szCs w:val="24"/>
                    </w:rPr>
                    <w:t>6-8</w:t>
                  </w:r>
                </w:p>
              </w:tc>
              <w:tc>
                <w:tcPr>
                  <w:tcW w:w="6351" w:type="dxa"/>
                </w:tcPr>
                <w:p w14:paraId="1618AFC6" w14:textId="77777777" w:rsidR="002F47FE" w:rsidRPr="00B95DBB" w:rsidRDefault="002F47FE" w:rsidP="00B5533A">
                  <w:pPr>
                    <w:rPr>
                      <w:rFonts w:ascii="Times New Roman" w:eastAsia="Times New Roman" w:hAnsi="Times New Roman"/>
                      <w:sz w:val="24"/>
                      <w:szCs w:val="24"/>
                    </w:rPr>
                  </w:pPr>
                  <w:r w:rsidRPr="0021164C">
                    <w:rPr>
                      <w:rFonts w:ascii="Times New Roman" w:eastAsia="Times New Roman" w:hAnsi="Times New Roman"/>
                      <w:sz w:val="24"/>
                      <w:szCs w:val="24"/>
                    </w:rPr>
                    <w:t>6.TT.1- Use technology and other resources for the purpose of accessing, organizing, and sharing information</w:t>
                  </w:r>
                </w:p>
              </w:tc>
            </w:tr>
            <w:tr w:rsidR="002F47FE" w:rsidRPr="00B95DBB" w14:paraId="4395AF8F" w14:textId="77777777" w:rsidTr="002F47FE">
              <w:tc>
                <w:tcPr>
                  <w:tcW w:w="976" w:type="dxa"/>
                </w:tcPr>
                <w:p w14:paraId="18AD14A8" w14:textId="77777777" w:rsidR="002F47FE" w:rsidRPr="00B95DBB" w:rsidRDefault="002F47FE" w:rsidP="00B5533A">
                  <w:pPr>
                    <w:rPr>
                      <w:rFonts w:ascii="Times New Roman" w:eastAsia="Times New Roman" w:hAnsi="Times New Roman"/>
                      <w:sz w:val="24"/>
                      <w:szCs w:val="24"/>
                    </w:rPr>
                  </w:pPr>
                  <w:r>
                    <w:rPr>
                      <w:rFonts w:ascii="Times New Roman" w:eastAsia="Times New Roman" w:hAnsi="Times New Roman"/>
                      <w:sz w:val="24"/>
                      <w:szCs w:val="24"/>
                    </w:rPr>
                    <w:t>Tech Ed</w:t>
                  </w:r>
                </w:p>
              </w:tc>
              <w:tc>
                <w:tcPr>
                  <w:tcW w:w="840" w:type="dxa"/>
                </w:tcPr>
                <w:p w14:paraId="42FE354B" w14:textId="77777777" w:rsidR="002F47FE" w:rsidRPr="00B95DBB" w:rsidRDefault="002F47FE" w:rsidP="00B5533A">
                  <w:pPr>
                    <w:rPr>
                      <w:rFonts w:ascii="Times New Roman" w:eastAsia="Times New Roman" w:hAnsi="Times New Roman"/>
                      <w:sz w:val="24"/>
                      <w:szCs w:val="24"/>
                    </w:rPr>
                  </w:pPr>
                  <w:r>
                    <w:rPr>
                      <w:rFonts w:ascii="Times New Roman" w:eastAsia="Times New Roman" w:hAnsi="Times New Roman"/>
                      <w:sz w:val="24"/>
                      <w:szCs w:val="24"/>
                    </w:rPr>
                    <w:t>6-8</w:t>
                  </w:r>
                </w:p>
              </w:tc>
              <w:tc>
                <w:tcPr>
                  <w:tcW w:w="6351" w:type="dxa"/>
                </w:tcPr>
                <w:p w14:paraId="2D4F43EE" w14:textId="77777777" w:rsidR="002F47FE" w:rsidRPr="00B95DBB" w:rsidRDefault="002F47FE" w:rsidP="00B5533A">
                  <w:pPr>
                    <w:rPr>
                      <w:rFonts w:ascii="Times New Roman" w:eastAsia="Times New Roman" w:hAnsi="Times New Roman"/>
                      <w:sz w:val="24"/>
                      <w:szCs w:val="24"/>
                    </w:rPr>
                  </w:pPr>
                  <w:r w:rsidRPr="0021164C">
                    <w:rPr>
                      <w:rFonts w:ascii="Times New Roman" w:eastAsia="Times New Roman" w:hAnsi="Times New Roman"/>
                      <w:sz w:val="24"/>
                      <w:szCs w:val="24"/>
                    </w:rPr>
                    <w:t>6.RP1- Apply a research process for collaborative or individual research</w:t>
                  </w:r>
                </w:p>
              </w:tc>
            </w:tr>
            <w:tr w:rsidR="002F47FE" w:rsidRPr="00B95DBB" w14:paraId="3F287CE5" w14:textId="77777777" w:rsidTr="002F47FE">
              <w:tc>
                <w:tcPr>
                  <w:tcW w:w="976" w:type="dxa"/>
                </w:tcPr>
                <w:p w14:paraId="607CDD7C" w14:textId="77777777" w:rsidR="002F47FE" w:rsidRPr="00B95DBB" w:rsidRDefault="002F47FE" w:rsidP="00B5533A">
                  <w:pPr>
                    <w:rPr>
                      <w:rFonts w:ascii="Times New Roman" w:eastAsia="Times New Roman" w:hAnsi="Times New Roman"/>
                      <w:sz w:val="24"/>
                      <w:szCs w:val="24"/>
                    </w:rPr>
                  </w:pPr>
                  <w:r>
                    <w:rPr>
                      <w:rFonts w:ascii="Times New Roman" w:eastAsia="Times New Roman" w:hAnsi="Times New Roman"/>
                      <w:sz w:val="24"/>
                      <w:szCs w:val="24"/>
                    </w:rPr>
                    <w:t>Tech Ed</w:t>
                  </w:r>
                </w:p>
              </w:tc>
              <w:tc>
                <w:tcPr>
                  <w:tcW w:w="840" w:type="dxa"/>
                </w:tcPr>
                <w:p w14:paraId="3149C466" w14:textId="77777777" w:rsidR="002F47FE" w:rsidRPr="00B95DBB" w:rsidRDefault="002F47FE" w:rsidP="00B5533A">
                  <w:pPr>
                    <w:rPr>
                      <w:rFonts w:ascii="Times New Roman" w:eastAsia="Times New Roman" w:hAnsi="Times New Roman"/>
                      <w:sz w:val="24"/>
                      <w:szCs w:val="24"/>
                    </w:rPr>
                  </w:pPr>
                  <w:r>
                    <w:rPr>
                      <w:rFonts w:ascii="Times New Roman" w:eastAsia="Times New Roman" w:hAnsi="Times New Roman"/>
                      <w:sz w:val="24"/>
                      <w:szCs w:val="24"/>
                    </w:rPr>
                    <w:t>6-8</w:t>
                  </w:r>
                </w:p>
              </w:tc>
              <w:tc>
                <w:tcPr>
                  <w:tcW w:w="6351" w:type="dxa"/>
                </w:tcPr>
                <w:p w14:paraId="76005B89" w14:textId="77777777" w:rsidR="002F47FE" w:rsidRPr="00B95DBB" w:rsidRDefault="002F47FE" w:rsidP="00B5533A">
                  <w:pPr>
                    <w:rPr>
                      <w:rFonts w:ascii="Times New Roman" w:eastAsia="Times New Roman" w:hAnsi="Times New Roman"/>
                      <w:sz w:val="24"/>
                      <w:szCs w:val="24"/>
                    </w:rPr>
                  </w:pPr>
                  <w:r w:rsidRPr="0021164C">
                    <w:rPr>
                      <w:rFonts w:ascii="Times New Roman" w:eastAsia="Times New Roman" w:hAnsi="Times New Roman"/>
                      <w:sz w:val="24"/>
                      <w:szCs w:val="24"/>
                    </w:rPr>
                    <w:t>7.TT.1.2- Use appropriate technology tools and other resources to organize information</w:t>
                  </w:r>
                </w:p>
              </w:tc>
            </w:tr>
            <w:tr w:rsidR="002F47FE" w:rsidRPr="00B95DBB" w14:paraId="7013DA6C" w14:textId="77777777" w:rsidTr="002F47FE">
              <w:tc>
                <w:tcPr>
                  <w:tcW w:w="976" w:type="dxa"/>
                </w:tcPr>
                <w:p w14:paraId="0F4C42A6" w14:textId="77777777" w:rsidR="002F47FE" w:rsidRPr="00B95DBB" w:rsidRDefault="002F47FE" w:rsidP="00B5533A">
                  <w:pPr>
                    <w:rPr>
                      <w:rFonts w:ascii="Times New Roman" w:eastAsia="Times New Roman" w:hAnsi="Times New Roman"/>
                      <w:sz w:val="24"/>
                      <w:szCs w:val="24"/>
                    </w:rPr>
                  </w:pPr>
                  <w:r>
                    <w:rPr>
                      <w:rFonts w:ascii="Times New Roman" w:eastAsia="Times New Roman" w:hAnsi="Times New Roman"/>
                      <w:sz w:val="24"/>
                      <w:szCs w:val="24"/>
                    </w:rPr>
                    <w:t>Tech Ed</w:t>
                  </w:r>
                </w:p>
              </w:tc>
              <w:tc>
                <w:tcPr>
                  <w:tcW w:w="840" w:type="dxa"/>
                </w:tcPr>
                <w:p w14:paraId="7BA58B87" w14:textId="77777777" w:rsidR="002F47FE" w:rsidRPr="00B95DBB" w:rsidRDefault="002F47FE" w:rsidP="00B5533A">
                  <w:pPr>
                    <w:rPr>
                      <w:rFonts w:ascii="Times New Roman" w:eastAsia="Times New Roman" w:hAnsi="Times New Roman"/>
                      <w:sz w:val="24"/>
                      <w:szCs w:val="24"/>
                    </w:rPr>
                  </w:pPr>
                  <w:r>
                    <w:rPr>
                      <w:rFonts w:ascii="Times New Roman" w:eastAsia="Times New Roman" w:hAnsi="Times New Roman"/>
                      <w:sz w:val="24"/>
                      <w:szCs w:val="24"/>
                    </w:rPr>
                    <w:t>6-8</w:t>
                  </w:r>
                </w:p>
              </w:tc>
              <w:tc>
                <w:tcPr>
                  <w:tcW w:w="6351" w:type="dxa"/>
                </w:tcPr>
                <w:p w14:paraId="18E6C736" w14:textId="77777777" w:rsidR="002F47FE" w:rsidRPr="00B95DBB" w:rsidRDefault="002F47FE" w:rsidP="00B5533A">
                  <w:pPr>
                    <w:rPr>
                      <w:rFonts w:ascii="Times New Roman" w:eastAsia="Times New Roman" w:hAnsi="Times New Roman"/>
                      <w:sz w:val="24"/>
                      <w:szCs w:val="24"/>
                    </w:rPr>
                  </w:pPr>
                  <w:r w:rsidRPr="0021164C">
                    <w:rPr>
                      <w:rFonts w:ascii="Times New Roman" w:eastAsia="Times New Roman" w:hAnsi="Times New Roman"/>
                      <w:sz w:val="24"/>
                      <w:szCs w:val="24"/>
                    </w:rPr>
                    <w:t>8.RP.1-Apply a research process to complete project-based activities</w:t>
                  </w:r>
                </w:p>
              </w:tc>
            </w:tr>
          </w:tbl>
          <w:p w14:paraId="44AF49E9" w14:textId="77777777" w:rsidR="00783D4B" w:rsidRPr="00B95DBB" w:rsidRDefault="00783D4B" w:rsidP="00F81FDE">
            <w:pPr>
              <w:spacing w:before="120" w:after="120"/>
              <w:rPr>
                <w:rFonts w:ascii="Times New Roman" w:eastAsia="Times New Roman" w:hAnsi="Times New Roman"/>
                <w:sz w:val="24"/>
                <w:szCs w:val="24"/>
              </w:rPr>
            </w:pPr>
          </w:p>
        </w:tc>
      </w:tr>
      <w:tr w:rsidR="00FB5EC9" w:rsidRPr="00D641DD" w14:paraId="739B5C44" w14:textId="77777777" w:rsidTr="00765145">
        <w:tc>
          <w:tcPr>
            <w:tcW w:w="802" w:type="pct"/>
          </w:tcPr>
          <w:p w14:paraId="5EACBC03" w14:textId="77777777" w:rsidR="00F528B8" w:rsidRPr="00B95DBB" w:rsidRDefault="00F528B8" w:rsidP="00317702">
            <w:pPr>
              <w:spacing w:before="120" w:after="120"/>
              <w:rPr>
                <w:rFonts w:ascii="Times New Roman" w:eastAsia="Times New Roman" w:hAnsi="Times New Roman"/>
                <w:b/>
                <w:sz w:val="24"/>
                <w:szCs w:val="24"/>
              </w:rPr>
            </w:pPr>
            <w:r w:rsidRPr="00B95DBB">
              <w:rPr>
                <w:rFonts w:ascii="Times New Roman" w:eastAsia="Times New Roman" w:hAnsi="Times New Roman"/>
                <w:b/>
                <w:sz w:val="24"/>
                <w:szCs w:val="24"/>
              </w:rPr>
              <w:t xml:space="preserve">Learning Outcomes </w:t>
            </w:r>
          </w:p>
        </w:tc>
        <w:tc>
          <w:tcPr>
            <w:tcW w:w="4198" w:type="pct"/>
          </w:tcPr>
          <w:p w14:paraId="23B5AD03" w14:textId="326C880C" w:rsidR="00F528B8" w:rsidRDefault="00B95DBB" w:rsidP="00B95DBB">
            <w:pPr>
              <w:pStyle w:val="ListParagraph"/>
              <w:numPr>
                <w:ilvl w:val="0"/>
                <w:numId w:val="25"/>
              </w:numPr>
              <w:rPr>
                <w:rFonts w:ascii="Times New Roman" w:eastAsia="Times New Roman" w:hAnsi="Times New Roman"/>
                <w:sz w:val="24"/>
                <w:szCs w:val="24"/>
              </w:rPr>
            </w:pPr>
            <w:r>
              <w:rPr>
                <w:rFonts w:ascii="Times New Roman" w:eastAsia="Times New Roman" w:hAnsi="Times New Roman"/>
                <w:sz w:val="24"/>
                <w:szCs w:val="24"/>
              </w:rPr>
              <w:t>Students will research the jobs of rescue dogs and determine problems that rescue dogs could potentially encounter on their mission</w:t>
            </w:r>
            <w:ins w:id="0" w:author="Joe" w:date="2015-02-28T18:18:00Z">
              <w:r w:rsidR="00753162">
                <w:rPr>
                  <w:rFonts w:ascii="Times New Roman" w:eastAsia="Times New Roman" w:hAnsi="Times New Roman"/>
                  <w:sz w:val="24"/>
                  <w:szCs w:val="24"/>
                </w:rPr>
                <w:t>.</w:t>
              </w:r>
            </w:ins>
          </w:p>
          <w:p w14:paraId="0BBB117A" w14:textId="18582AEE" w:rsidR="00B95DBB" w:rsidRDefault="00B95DBB" w:rsidP="00B95DBB">
            <w:pPr>
              <w:pStyle w:val="ListParagraph"/>
              <w:numPr>
                <w:ilvl w:val="0"/>
                <w:numId w:val="25"/>
              </w:numPr>
              <w:rPr>
                <w:rFonts w:ascii="Times New Roman" w:eastAsia="Times New Roman" w:hAnsi="Times New Roman"/>
                <w:sz w:val="24"/>
                <w:szCs w:val="24"/>
              </w:rPr>
            </w:pPr>
            <w:r>
              <w:rPr>
                <w:rFonts w:ascii="Times New Roman" w:eastAsia="Times New Roman" w:hAnsi="Times New Roman"/>
                <w:sz w:val="24"/>
                <w:szCs w:val="24"/>
              </w:rPr>
              <w:t>Students will analyze how these problems might affect the outcome of the mission and determine what technological sensors could be used to both monitor the dog</w:t>
            </w:r>
            <w:r w:rsidR="00D86A42">
              <w:rPr>
                <w:rFonts w:ascii="Times New Roman" w:eastAsia="Times New Roman" w:hAnsi="Times New Roman"/>
                <w:sz w:val="24"/>
                <w:szCs w:val="24"/>
              </w:rPr>
              <w:t>’s health and the environmental surrounding</w:t>
            </w:r>
            <w:r w:rsidR="00753162">
              <w:rPr>
                <w:rFonts w:ascii="Times New Roman" w:eastAsia="Times New Roman" w:hAnsi="Times New Roman"/>
                <w:sz w:val="24"/>
                <w:szCs w:val="24"/>
              </w:rPr>
              <w:t>s</w:t>
            </w:r>
            <w:r w:rsidR="008A0D13">
              <w:rPr>
                <w:rFonts w:ascii="Times New Roman" w:eastAsia="Times New Roman" w:hAnsi="Times New Roman"/>
                <w:sz w:val="24"/>
                <w:szCs w:val="24"/>
              </w:rPr>
              <w:t xml:space="preserve"> (examples: temperature, humidity, vibration, gas, etc.)</w:t>
            </w:r>
            <w:r w:rsidR="00753162">
              <w:rPr>
                <w:rFonts w:ascii="Times New Roman" w:eastAsia="Times New Roman" w:hAnsi="Times New Roman"/>
                <w:sz w:val="24"/>
                <w:szCs w:val="24"/>
              </w:rPr>
              <w:t>.</w:t>
            </w:r>
          </w:p>
          <w:p w14:paraId="229A3071" w14:textId="5384B8FA" w:rsidR="00A01F74" w:rsidRDefault="00D86A42" w:rsidP="00A01F74">
            <w:pPr>
              <w:pStyle w:val="ListParagraph"/>
              <w:numPr>
                <w:ilvl w:val="0"/>
                <w:numId w:val="25"/>
              </w:numPr>
              <w:rPr>
                <w:rFonts w:ascii="Times New Roman" w:eastAsia="Times New Roman" w:hAnsi="Times New Roman"/>
                <w:sz w:val="24"/>
                <w:szCs w:val="24"/>
              </w:rPr>
            </w:pPr>
            <w:r>
              <w:rPr>
                <w:rFonts w:ascii="Times New Roman" w:eastAsia="Times New Roman" w:hAnsi="Times New Roman"/>
                <w:sz w:val="24"/>
                <w:szCs w:val="24"/>
              </w:rPr>
              <w:t xml:space="preserve">Students will </w:t>
            </w:r>
            <w:r w:rsidR="00753162">
              <w:rPr>
                <w:rFonts w:ascii="Times New Roman" w:eastAsia="Times New Roman" w:hAnsi="Times New Roman"/>
                <w:sz w:val="24"/>
                <w:szCs w:val="24"/>
              </w:rPr>
              <w:t xml:space="preserve">utilize </w:t>
            </w:r>
            <w:r>
              <w:rPr>
                <w:rFonts w:ascii="Times New Roman" w:eastAsia="Times New Roman" w:hAnsi="Times New Roman"/>
                <w:sz w:val="24"/>
                <w:szCs w:val="24"/>
              </w:rPr>
              <w:t>the engineering design process to design a</w:t>
            </w:r>
            <w:r w:rsidR="00753162">
              <w:rPr>
                <w:rFonts w:ascii="Times New Roman" w:eastAsia="Times New Roman" w:hAnsi="Times New Roman"/>
                <w:sz w:val="24"/>
                <w:szCs w:val="24"/>
              </w:rPr>
              <w:t>nd</w:t>
            </w:r>
            <w:r>
              <w:rPr>
                <w:rFonts w:ascii="Times New Roman" w:eastAsia="Times New Roman" w:hAnsi="Times New Roman"/>
                <w:sz w:val="24"/>
                <w:szCs w:val="24"/>
              </w:rPr>
              <w:t xml:space="preserve"> prototype a product that help a rescue dog more successfully accomplish the mission</w:t>
            </w:r>
            <w:r w:rsidR="00753162">
              <w:rPr>
                <w:rFonts w:ascii="Times New Roman" w:eastAsia="Times New Roman" w:hAnsi="Times New Roman"/>
                <w:sz w:val="24"/>
                <w:szCs w:val="24"/>
              </w:rPr>
              <w:t>.</w:t>
            </w:r>
          </w:p>
          <w:p w14:paraId="10411E98" w14:textId="33902BF0" w:rsidR="00A01F74" w:rsidRPr="00A01F74" w:rsidRDefault="00A01F74" w:rsidP="00A01F74">
            <w:pPr>
              <w:pStyle w:val="ListParagraph"/>
              <w:numPr>
                <w:ilvl w:val="0"/>
                <w:numId w:val="25"/>
              </w:numPr>
              <w:rPr>
                <w:rFonts w:ascii="Times New Roman" w:eastAsia="Times New Roman" w:hAnsi="Times New Roman"/>
                <w:sz w:val="24"/>
                <w:szCs w:val="24"/>
              </w:rPr>
            </w:pPr>
            <w:r>
              <w:rPr>
                <w:rFonts w:ascii="Times New Roman" w:eastAsia="Times New Roman" w:hAnsi="Times New Roman"/>
                <w:sz w:val="24"/>
                <w:szCs w:val="24"/>
              </w:rPr>
              <w:t>Students will research a multitude of sensor systems and determine how to design a housing unit for these sensors to help the rescue dog</w:t>
            </w:r>
            <w:r w:rsidR="00753162">
              <w:rPr>
                <w:rFonts w:ascii="Times New Roman" w:eastAsia="Times New Roman" w:hAnsi="Times New Roman"/>
                <w:sz w:val="24"/>
                <w:szCs w:val="24"/>
              </w:rPr>
              <w:t>.</w:t>
            </w:r>
          </w:p>
          <w:p w14:paraId="2D3F61E5" w14:textId="3CF260E4" w:rsidR="00D86A42" w:rsidRPr="00B95DBB" w:rsidRDefault="00D86A42" w:rsidP="00B95DBB">
            <w:pPr>
              <w:pStyle w:val="ListParagraph"/>
              <w:numPr>
                <w:ilvl w:val="0"/>
                <w:numId w:val="25"/>
              </w:numPr>
              <w:rPr>
                <w:rFonts w:ascii="Times New Roman" w:eastAsia="Times New Roman" w:hAnsi="Times New Roman"/>
                <w:sz w:val="24"/>
                <w:szCs w:val="24"/>
              </w:rPr>
            </w:pPr>
            <w:r>
              <w:rPr>
                <w:rFonts w:ascii="Times New Roman" w:eastAsia="Times New Roman" w:hAnsi="Times New Roman"/>
                <w:sz w:val="24"/>
                <w:szCs w:val="24"/>
              </w:rPr>
              <w:t>Students will articulate and defend their design and the design process they used by presenting their design concepts to a rescue dog handler</w:t>
            </w:r>
            <w:r w:rsidR="00753162">
              <w:rPr>
                <w:rFonts w:ascii="Times New Roman" w:eastAsia="Times New Roman" w:hAnsi="Times New Roman"/>
                <w:sz w:val="24"/>
                <w:szCs w:val="24"/>
              </w:rPr>
              <w:t>.</w:t>
            </w:r>
            <w:r>
              <w:rPr>
                <w:rFonts w:ascii="Times New Roman" w:eastAsia="Times New Roman" w:hAnsi="Times New Roman"/>
                <w:sz w:val="24"/>
                <w:szCs w:val="24"/>
              </w:rPr>
              <w:t xml:space="preserve"> </w:t>
            </w:r>
          </w:p>
        </w:tc>
      </w:tr>
      <w:tr w:rsidR="00FB5EC9" w:rsidRPr="00D641DD" w14:paraId="1A4A33CC" w14:textId="77777777" w:rsidTr="00765145">
        <w:tc>
          <w:tcPr>
            <w:tcW w:w="802" w:type="pct"/>
          </w:tcPr>
          <w:p w14:paraId="2A2F80E2" w14:textId="77777777" w:rsidR="00F528B8" w:rsidRPr="003C71C8" w:rsidRDefault="00F528B8" w:rsidP="00D86A42">
            <w:pPr>
              <w:spacing w:before="120" w:after="120"/>
              <w:rPr>
                <w:rFonts w:ascii="Times New Roman" w:eastAsia="Times New Roman" w:hAnsi="Times New Roman"/>
                <w:b/>
                <w:sz w:val="24"/>
                <w:szCs w:val="24"/>
              </w:rPr>
            </w:pPr>
            <w:r w:rsidRPr="003C71C8">
              <w:rPr>
                <w:rFonts w:ascii="Times New Roman" w:eastAsia="Times New Roman" w:hAnsi="Times New Roman"/>
                <w:b/>
                <w:sz w:val="24"/>
                <w:szCs w:val="24"/>
              </w:rPr>
              <w:t xml:space="preserve">Time Required and Location </w:t>
            </w:r>
          </w:p>
        </w:tc>
        <w:tc>
          <w:tcPr>
            <w:tcW w:w="4198" w:type="pct"/>
          </w:tcPr>
          <w:p w14:paraId="7B703265" w14:textId="25B92DFB" w:rsidR="00F528B8" w:rsidRPr="00B95DBB" w:rsidRDefault="00D86A42" w:rsidP="00FB5EC9">
            <w:pPr>
              <w:rPr>
                <w:rFonts w:ascii="Times New Roman" w:eastAsia="Times New Roman" w:hAnsi="Times New Roman"/>
                <w:sz w:val="24"/>
                <w:szCs w:val="24"/>
              </w:rPr>
            </w:pPr>
            <w:r>
              <w:rPr>
                <w:rFonts w:ascii="Times New Roman" w:eastAsia="Times New Roman" w:hAnsi="Times New Roman"/>
                <w:sz w:val="24"/>
                <w:szCs w:val="24"/>
              </w:rPr>
              <w:t xml:space="preserve">This lesson will take anywhere from </w:t>
            </w:r>
            <w:r w:rsidR="00893FA1">
              <w:rPr>
                <w:rFonts w:ascii="Times New Roman" w:eastAsia="Times New Roman" w:hAnsi="Times New Roman"/>
                <w:sz w:val="24"/>
                <w:szCs w:val="24"/>
              </w:rPr>
              <w:t>7-10</w:t>
            </w:r>
            <w:r>
              <w:rPr>
                <w:rFonts w:ascii="Times New Roman" w:eastAsia="Times New Roman" w:hAnsi="Times New Roman"/>
                <w:sz w:val="24"/>
                <w:szCs w:val="24"/>
              </w:rPr>
              <w:t xml:space="preserve"> 45 minute class periods</w:t>
            </w:r>
            <w:r w:rsidR="00FB5EC9">
              <w:rPr>
                <w:rFonts w:ascii="Times New Roman" w:eastAsia="Times New Roman" w:hAnsi="Times New Roman"/>
                <w:sz w:val="24"/>
                <w:szCs w:val="24"/>
              </w:rPr>
              <w:t>,</w:t>
            </w:r>
            <w:r>
              <w:rPr>
                <w:rFonts w:ascii="Times New Roman" w:eastAsia="Times New Roman" w:hAnsi="Times New Roman"/>
                <w:sz w:val="24"/>
                <w:szCs w:val="24"/>
              </w:rPr>
              <w:t xml:space="preserve"> depending on the depth of the student’s research and their product design. </w:t>
            </w:r>
          </w:p>
        </w:tc>
      </w:tr>
      <w:tr w:rsidR="00FB5EC9" w:rsidRPr="00D641DD" w14:paraId="353FB437" w14:textId="77777777" w:rsidTr="00765145">
        <w:tc>
          <w:tcPr>
            <w:tcW w:w="802" w:type="pct"/>
          </w:tcPr>
          <w:p w14:paraId="2BB1CA30" w14:textId="77777777" w:rsidR="00F528B8" w:rsidRPr="00B95DBB" w:rsidRDefault="00A33726" w:rsidP="00D86A42">
            <w:pPr>
              <w:spacing w:before="120" w:after="120"/>
              <w:rPr>
                <w:rFonts w:ascii="Times New Roman" w:eastAsia="Times New Roman" w:hAnsi="Times New Roman"/>
                <w:b/>
                <w:sz w:val="24"/>
                <w:szCs w:val="24"/>
              </w:rPr>
            </w:pPr>
            <w:r w:rsidRPr="00B95DBB">
              <w:rPr>
                <w:rFonts w:ascii="Times New Roman" w:hAnsi="Times New Roman"/>
                <w:sz w:val="24"/>
                <w:szCs w:val="24"/>
              </w:rPr>
              <w:br w:type="page"/>
            </w:r>
            <w:r w:rsidR="00F528B8" w:rsidRPr="00B95DBB">
              <w:rPr>
                <w:rFonts w:ascii="Times New Roman" w:eastAsia="Times New Roman" w:hAnsi="Times New Roman"/>
                <w:b/>
                <w:sz w:val="24"/>
                <w:szCs w:val="24"/>
              </w:rPr>
              <w:t xml:space="preserve">Materials Needed </w:t>
            </w:r>
          </w:p>
        </w:tc>
        <w:tc>
          <w:tcPr>
            <w:tcW w:w="4198" w:type="pct"/>
          </w:tcPr>
          <w:p w14:paraId="5EA66C4D" w14:textId="77777777" w:rsidR="00893FA1" w:rsidRPr="005C5548" w:rsidRDefault="00893FA1" w:rsidP="005C5548">
            <w:pPr>
              <w:rPr>
                <w:rFonts w:ascii="Times New Roman" w:eastAsia="Times New Roman" w:hAnsi="Times New Roman"/>
                <w:sz w:val="24"/>
                <w:szCs w:val="24"/>
                <w:u w:val="single"/>
              </w:rPr>
            </w:pPr>
            <w:r>
              <w:rPr>
                <w:rFonts w:ascii="Times New Roman" w:eastAsia="Times New Roman" w:hAnsi="Times New Roman"/>
                <w:sz w:val="24"/>
                <w:szCs w:val="24"/>
                <w:u w:val="single"/>
              </w:rPr>
              <w:t>Teacher Materials</w:t>
            </w:r>
          </w:p>
          <w:p w14:paraId="3195B026" w14:textId="04163AE0" w:rsidR="00AF71AF" w:rsidRDefault="00D86A42" w:rsidP="00D86A42">
            <w:pPr>
              <w:pStyle w:val="ListParagraph"/>
              <w:numPr>
                <w:ilvl w:val="0"/>
                <w:numId w:val="26"/>
              </w:numPr>
              <w:rPr>
                <w:rFonts w:ascii="Times New Roman" w:eastAsia="Times New Roman" w:hAnsi="Times New Roman"/>
                <w:sz w:val="24"/>
                <w:szCs w:val="24"/>
              </w:rPr>
            </w:pPr>
            <w:r>
              <w:rPr>
                <w:rFonts w:ascii="Times New Roman" w:eastAsia="Times New Roman" w:hAnsi="Times New Roman"/>
                <w:sz w:val="24"/>
                <w:szCs w:val="24"/>
              </w:rPr>
              <w:t xml:space="preserve">Computer for every </w:t>
            </w:r>
            <w:r w:rsidR="00FB5EC9">
              <w:rPr>
                <w:rFonts w:ascii="Times New Roman" w:eastAsia="Times New Roman" w:hAnsi="Times New Roman"/>
                <w:sz w:val="24"/>
                <w:szCs w:val="24"/>
              </w:rPr>
              <w:t xml:space="preserve">three </w:t>
            </w:r>
            <w:r>
              <w:rPr>
                <w:rFonts w:ascii="Times New Roman" w:eastAsia="Times New Roman" w:hAnsi="Times New Roman"/>
                <w:sz w:val="24"/>
                <w:szCs w:val="24"/>
              </w:rPr>
              <w:t>student</w:t>
            </w:r>
            <w:r w:rsidR="00FB5EC9">
              <w:rPr>
                <w:rFonts w:ascii="Times New Roman" w:eastAsia="Times New Roman" w:hAnsi="Times New Roman"/>
                <w:sz w:val="24"/>
                <w:szCs w:val="24"/>
              </w:rPr>
              <w:t>s</w:t>
            </w:r>
            <w:r w:rsidR="00893FA1">
              <w:rPr>
                <w:rFonts w:ascii="Times New Roman" w:eastAsia="Times New Roman" w:hAnsi="Times New Roman"/>
                <w:sz w:val="24"/>
                <w:szCs w:val="24"/>
              </w:rPr>
              <w:t xml:space="preserve"> for research (</w:t>
            </w:r>
            <w:r>
              <w:rPr>
                <w:rFonts w:ascii="Times New Roman" w:eastAsia="Times New Roman" w:hAnsi="Times New Roman"/>
                <w:sz w:val="24"/>
                <w:szCs w:val="24"/>
              </w:rPr>
              <w:t xml:space="preserve">with </w:t>
            </w:r>
            <w:proofErr w:type="spellStart"/>
            <w:r>
              <w:rPr>
                <w:rFonts w:ascii="Times New Roman" w:eastAsia="Times New Roman" w:hAnsi="Times New Roman"/>
                <w:sz w:val="24"/>
                <w:szCs w:val="24"/>
              </w:rPr>
              <w:t>SketchUp</w:t>
            </w:r>
            <w:proofErr w:type="spellEnd"/>
            <w:r>
              <w:rPr>
                <w:rFonts w:ascii="Times New Roman" w:eastAsia="Times New Roman" w:hAnsi="Times New Roman"/>
                <w:sz w:val="24"/>
                <w:szCs w:val="24"/>
              </w:rPr>
              <w:t xml:space="preserve"> or another CAD program already downloaded</w:t>
            </w:r>
            <w:r w:rsidR="00893FA1">
              <w:rPr>
                <w:rFonts w:ascii="Times New Roman" w:eastAsia="Times New Roman" w:hAnsi="Times New Roman"/>
                <w:sz w:val="24"/>
                <w:szCs w:val="24"/>
              </w:rPr>
              <w:t xml:space="preserve"> if students are creating 3D</w:t>
            </w:r>
            <w:r w:rsidR="00FB5EC9">
              <w:rPr>
                <w:rFonts w:ascii="Times New Roman" w:eastAsia="Times New Roman" w:hAnsi="Times New Roman"/>
                <w:sz w:val="24"/>
                <w:szCs w:val="24"/>
              </w:rPr>
              <w:t xml:space="preserve"> renderings</w:t>
            </w:r>
            <w:r w:rsidR="00893FA1">
              <w:rPr>
                <w:rFonts w:ascii="Times New Roman" w:eastAsia="Times New Roman" w:hAnsi="Times New Roman"/>
                <w:sz w:val="24"/>
                <w:szCs w:val="24"/>
              </w:rPr>
              <w:t>)</w:t>
            </w:r>
          </w:p>
          <w:p w14:paraId="6F71C359" w14:textId="77777777" w:rsidR="00030724" w:rsidRPr="005C5548" w:rsidRDefault="00030724" w:rsidP="003C71C8">
            <w:pPr>
              <w:pStyle w:val="ListParagraph"/>
              <w:numPr>
                <w:ilvl w:val="0"/>
                <w:numId w:val="26"/>
              </w:numPr>
              <w:rPr>
                <w:rStyle w:val="Hyperlink"/>
                <w:rFonts w:ascii="Times New Roman" w:eastAsia="Times New Roman" w:hAnsi="Times New Roman"/>
                <w:color w:val="auto"/>
                <w:sz w:val="24"/>
                <w:szCs w:val="24"/>
                <w:u w:val="none"/>
              </w:rPr>
            </w:pPr>
            <w:r>
              <w:rPr>
                <w:rFonts w:ascii="Times New Roman" w:eastAsia="Times New Roman" w:hAnsi="Times New Roman"/>
                <w:sz w:val="24"/>
                <w:szCs w:val="24"/>
              </w:rPr>
              <w:t xml:space="preserve">Projector with sound to watch dog rescue clips. </w:t>
            </w:r>
            <w:hyperlink r:id="rId8" w:history="1">
              <w:r w:rsidR="00A22FF6" w:rsidRPr="002920E5">
                <w:rPr>
                  <w:rStyle w:val="Hyperlink"/>
                  <w:rFonts w:ascii="Times New Roman" w:eastAsia="Times New Roman" w:hAnsi="Times New Roman"/>
                  <w:sz w:val="24"/>
                  <w:szCs w:val="24"/>
                </w:rPr>
                <w:t>http://www.youtube.com/watch?v=RlYj54GKsQE</w:t>
              </w:r>
            </w:hyperlink>
            <w:r w:rsidR="00A22FF6">
              <w:rPr>
                <w:rFonts w:ascii="Times New Roman" w:eastAsia="Times New Roman" w:hAnsi="Times New Roman"/>
                <w:sz w:val="24"/>
                <w:szCs w:val="24"/>
              </w:rPr>
              <w:t xml:space="preserve"> </w:t>
            </w:r>
            <w:hyperlink r:id="rId9" w:history="1">
              <w:r w:rsidR="00A22FF6" w:rsidRPr="002920E5">
                <w:rPr>
                  <w:rStyle w:val="Hyperlink"/>
                  <w:rFonts w:ascii="Times New Roman" w:eastAsia="Times New Roman" w:hAnsi="Times New Roman"/>
                  <w:sz w:val="24"/>
                  <w:szCs w:val="24"/>
                </w:rPr>
                <w:t>http://www.youtube.com/watch?v=Pin_AM9z-cM</w:t>
              </w:r>
            </w:hyperlink>
          </w:p>
          <w:p w14:paraId="7A6026DD" w14:textId="77777777" w:rsidR="00893FA1" w:rsidRDefault="00893FA1" w:rsidP="00893FA1">
            <w:pPr>
              <w:pStyle w:val="ListParagraph"/>
              <w:numPr>
                <w:ilvl w:val="0"/>
                <w:numId w:val="26"/>
              </w:numPr>
              <w:rPr>
                <w:rFonts w:ascii="Times New Roman" w:eastAsia="Times New Roman" w:hAnsi="Times New Roman"/>
                <w:sz w:val="24"/>
                <w:szCs w:val="24"/>
              </w:rPr>
            </w:pPr>
            <w:r>
              <w:rPr>
                <w:rFonts w:ascii="Times New Roman" w:eastAsia="Times New Roman" w:hAnsi="Times New Roman"/>
                <w:sz w:val="24"/>
                <w:szCs w:val="24"/>
              </w:rPr>
              <w:t>5 sheets of large presentation paper, each paper labeled as the following: Design, Sensors, Urban, Rural, Avalanche</w:t>
            </w:r>
          </w:p>
          <w:p w14:paraId="55BFDE1A" w14:textId="77777777" w:rsidR="00893FA1" w:rsidRDefault="00893FA1" w:rsidP="00893FA1">
            <w:pPr>
              <w:pStyle w:val="ListParagraph"/>
              <w:numPr>
                <w:ilvl w:val="0"/>
                <w:numId w:val="26"/>
              </w:numPr>
              <w:rPr>
                <w:rFonts w:ascii="Times New Roman" w:eastAsia="Times New Roman" w:hAnsi="Times New Roman"/>
                <w:sz w:val="24"/>
                <w:szCs w:val="24"/>
              </w:rPr>
            </w:pPr>
            <w:r>
              <w:rPr>
                <w:rFonts w:ascii="Times New Roman" w:eastAsia="Times New Roman" w:hAnsi="Times New Roman"/>
                <w:sz w:val="24"/>
                <w:szCs w:val="24"/>
              </w:rPr>
              <w:t>Dog cards (attached to the lesson), laminated if possible</w:t>
            </w:r>
          </w:p>
          <w:p w14:paraId="3CB861FD" w14:textId="77777777" w:rsidR="00C55D46" w:rsidRPr="005C5548" w:rsidRDefault="00C55D46" w:rsidP="00893FA1">
            <w:pPr>
              <w:pStyle w:val="ListParagraph"/>
              <w:numPr>
                <w:ilvl w:val="0"/>
                <w:numId w:val="26"/>
              </w:numPr>
              <w:spacing w:after="200" w:line="276" w:lineRule="auto"/>
              <w:rPr>
                <w:rFonts w:ascii="Times New Roman" w:eastAsia="Times New Roman" w:hAnsi="Times New Roman"/>
                <w:sz w:val="24"/>
                <w:szCs w:val="24"/>
              </w:rPr>
            </w:pPr>
            <w:r>
              <w:rPr>
                <w:rFonts w:ascii="Times New Roman" w:eastAsia="Times New Roman" w:hAnsi="Times New Roman"/>
                <w:sz w:val="24"/>
                <w:szCs w:val="24"/>
              </w:rPr>
              <w:t>Printer (to print pictures of the sensors students select)</w:t>
            </w:r>
          </w:p>
          <w:p w14:paraId="0893F8E3" w14:textId="63AB46E1" w:rsidR="00893FA1" w:rsidRPr="003C71C8" w:rsidRDefault="00893FA1" w:rsidP="005C5548">
            <w:pPr>
              <w:rPr>
                <w:rFonts w:ascii="Times New Roman" w:eastAsia="Times New Roman" w:hAnsi="Times New Roman"/>
                <w:sz w:val="24"/>
                <w:szCs w:val="24"/>
                <w:u w:val="single"/>
              </w:rPr>
            </w:pPr>
            <w:r w:rsidRPr="003C71C8">
              <w:rPr>
                <w:rFonts w:ascii="Times New Roman" w:eastAsia="Times New Roman" w:hAnsi="Times New Roman"/>
                <w:sz w:val="24"/>
                <w:szCs w:val="24"/>
                <w:u w:val="single"/>
              </w:rPr>
              <w:t>Student Materials</w:t>
            </w:r>
          </w:p>
          <w:p w14:paraId="2FBFC501" w14:textId="77777777" w:rsidR="00B30471" w:rsidRDefault="00B30471" w:rsidP="00A22FF6">
            <w:pPr>
              <w:pStyle w:val="ListParagraph"/>
              <w:numPr>
                <w:ilvl w:val="0"/>
                <w:numId w:val="26"/>
              </w:numPr>
              <w:rPr>
                <w:rFonts w:ascii="Times New Roman" w:eastAsia="Times New Roman" w:hAnsi="Times New Roman"/>
                <w:sz w:val="24"/>
                <w:szCs w:val="24"/>
              </w:rPr>
            </w:pPr>
            <w:r>
              <w:rPr>
                <w:rFonts w:ascii="Times New Roman" w:eastAsia="Times New Roman" w:hAnsi="Times New Roman"/>
                <w:sz w:val="24"/>
                <w:szCs w:val="24"/>
              </w:rPr>
              <w:lastRenderedPageBreak/>
              <w:t>Large sheets of paper for templates (at least one per group</w:t>
            </w:r>
            <w:r w:rsidR="00893FA1">
              <w:rPr>
                <w:rFonts w:ascii="Times New Roman" w:eastAsia="Times New Roman" w:hAnsi="Times New Roman"/>
                <w:sz w:val="24"/>
                <w:szCs w:val="24"/>
              </w:rPr>
              <w:t>, poster sized paper works well</w:t>
            </w:r>
            <w:r>
              <w:rPr>
                <w:rFonts w:ascii="Times New Roman" w:eastAsia="Times New Roman" w:hAnsi="Times New Roman"/>
                <w:sz w:val="24"/>
                <w:szCs w:val="24"/>
              </w:rPr>
              <w:t>)</w:t>
            </w:r>
          </w:p>
          <w:p w14:paraId="6AF5751A" w14:textId="77777777" w:rsidR="00300495" w:rsidRDefault="00300495" w:rsidP="00A22FF6">
            <w:pPr>
              <w:pStyle w:val="ListParagraph"/>
              <w:numPr>
                <w:ilvl w:val="0"/>
                <w:numId w:val="26"/>
              </w:numPr>
              <w:rPr>
                <w:rFonts w:ascii="Times New Roman" w:eastAsia="Times New Roman" w:hAnsi="Times New Roman"/>
                <w:sz w:val="24"/>
                <w:szCs w:val="24"/>
              </w:rPr>
            </w:pPr>
            <w:r>
              <w:rPr>
                <w:rFonts w:ascii="Times New Roman" w:eastAsia="Times New Roman" w:hAnsi="Times New Roman"/>
                <w:sz w:val="24"/>
                <w:szCs w:val="24"/>
              </w:rPr>
              <w:t>Markers</w:t>
            </w:r>
          </w:p>
          <w:p w14:paraId="659A5A0F" w14:textId="77777777" w:rsidR="00BB0E08" w:rsidRDefault="00BB0E08" w:rsidP="00A22FF6">
            <w:pPr>
              <w:pStyle w:val="ListParagraph"/>
              <w:numPr>
                <w:ilvl w:val="0"/>
                <w:numId w:val="26"/>
              </w:numPr>
              <w:rPr>
                <w:rFonts w:ascii="Times New Roman" w:eastAsia="Times New Roman" w:hAnsi="Times New Roman"/>
                <w:sz w:val="24"/>
                <w:szCs w:val="24"/>
              </w:rPr>
            </w:pPr>
            <w:r>
              <w:rPr>
                <w:rFonts w:ascii="Times New Roman" w:eastAsia="Times New Roman" w:hAnsi="Times New Roman"/>
                <w:sz w:val="24"/>
                <w:szCs w:val="24"/>
              </w:rPr>
              <w:t>Copies of the dog coloring pages</w:t>
            </w:r>
          </w:p>
          <w:p w14:paraId="6D7DD5C7" w14:textId="77777777" w:rsidR="00893FA1" w:rsidRDefault="00893FA1" w:rsidP="00893FA1">
            <w:pPr>
              <w:pStyle w:val="ListParagraph"/>
              <w:numPr>
                <w:ilvl w:val="0"/>
                <w:numId w:val="26"/>
              </w:numPr>
              <w:rPr>
                <w:rFonts w:ascii="Times New Roman" w:eastAsia="Times New Roman" w:hAnsi="Times New Roman"/>
                <w:sz w:val="24"/>
                <w:szCs w:val="24"/>
              </w:rPr>
            </w:pPr>
            <w:r>
              <w:rPr>
                <w:rFonts w:ascii="Times New Roman" w:eastAsia="Times New Roman" w:hAnsi="Times New Roman"/>
                <w:sz w:val="24"/>
                <w:szCs w:val="24"/>
              </w:rPr>
              <w:t>Scissors</w:t>
            </w:r>
          </w:p>
          <w:p w14:paraId="0F7F1574" w14:textId="77777777" w:rsidR="00893FA1" w:rsidRDefault="00893FA1" w:rsidP="00893FA1">
            <w:pPr>
              <w:pStyle w:val="ListParagraph"/>
              <w:numPr>
                <w:ilvl w:val="0"/>
                <w:numId w:val="26"/>
              </w:numPr>
              <w:rPr>
                <w:rFonts w:ascii="Times New Roman" w:eastAsia="Times New Roman" w:hAnsi="Times New Roman"/>
                <w:sz w:val="24"/>
                <w:szCs w:val="24"/>
              </w:rPr>
            </w:pPr>
            <w:r>
              <w:rPr>
                <w:rFonts w:ascii="Times New Roman" w:eastAsia="Times New Roman" w:hAnsi="Times New Roman"/>
                <w:sz w:val="24"/>
                <w:szCs w:val="24"/>
              </w:rPr>
              <w:t>Needles for sewing</w:t>
            </w:r>
          </w:p>
          <w:p w14:paraId="1966B4D2" w14:textId="77777777" w:rsidR="00C31714" w:rsidRDefault="00893FA1" w:rsidP="00893FA1">
            <w:pPr>
              <w:pStyle w:val="ListParagraph"/>
              <w:numPr>
                <w:ilvl w:val="0"/>
                <w:numId w:val="26"/>
              </w:numPr>
              <w:rPr>
                <w:rFonts w:ascii="Times New Roman" w:eastAsia="Times New Roman" w:hAnsi="Times New Roman"/>
                <w:sz w:val="24"/>
                <w:szCs w:val="24"/>
              </w:rPr>
            </w:pPr>
            <w:r>
              <w:rPr>
                <w:rFonts w:ascii="Times New Roman" w:eastAsia="Times New Roman" w:hAnsi="Times New Roman"/>
                <w:sz w:val="24"/>
                <w:szCs w:val="24"/>
              </w:rPr>
              <w:t>Thread</w:t>
            </w:r>
          </w:p>
          <w:p w14:paraId="1433A02D" w14:textId="77777777" w:rsidR="00C31714" w:rsidRDefault="00C31714" w:rsidP="00893FA1">
            <w:pPr>
              <w:pStyle w:val="ListParagraph"/>
              <w:numPr>
                <w:ilvl w:val="0"/>
                <w:numId w:val="26"/>
              </w:numPr>
              <w:rPr>
                <w:rFonts w:ascii="Times New Roman" w:eastAsia="Times New Roman" w:hAnsi="Times New Roman"/>
                <w:sz w:val="24"/>
                <w:szCs w:val="24"/>
              </w:rPr>
            </w:pPr>
            <w:r>
              <w:rPr>
                <w:rFonts w:ascii="Times New Roman" w:eastAsia="Times New Roman" w:hAnsi="Times New Roman"/>
                <w:sz w:val="24"/>
                <w:szCs w:val="24"/>
              </w:rPr>
              <w:t>Stapler &amp; staples</w:t>
            </w:r>
          </w:p>
          <w:p w14:paraId="1B94A78E" w14:textId="77777777" w:rsidR="00C31714" w:rsidRDefault="00C31714" w:rsidP="00893FA1">
            <w:pPr>
              <w:pStyle w:val="ListParagraph"/>
              <w:numPr>
                <w:ilvl w:val="0"/>
                <w:numId w:val="26"/>
              </w:numPr>
              <w:rPr>
                <w:rFonts w:ascii="Times New Roman" w:eastAsia="Times New Roman" w:hAnsi="Times New Roman"/>
                <w:sz w:val="24"/>
                <w:szCs w:val="24"/>
              </w:rPr>
            </w:pPr>
            <w:r>
              <w:rPr>
                <w:rFonts w:ascii="Times New Roman" w:eastAsia="Times New Roman" w:hAnsi="Times New Roman"/>
                <w:sz w:val="24"/>
                <w:szCs w:val="24"/>
              </w:rPr>
              <w:t>Fabric (Call around to local fabric and sewing stores to see if they will donate fabric for your project, many will. Also, if there is a university or community college nearby with a textiles program they will often donate fabric.)</w:t>
            </w:r>
          </w:p>
          <w:p w14:paraId="30ECB7D2" w14:textId="77777777" w:rsidR="00C31714" w:rsidRDefault="00C31714" w:rsidP="00893FA1">
            <w:pPr>
              <w:pStyle w:val="ListParagraph"/>
              <w:numPr>
                <w:ilvl w:val="0"/>
                <w:numId w:val="26"/>
              </w:numPr>
              <w:rPr>
                <w:rFonts w:ascii="Times New Roman" w:eastAsia="Times New Roman" w:hAnsi="Times New Roman"/>
                <w:sz w:val="24"/>
                <w:szCs w:val="24"/>
              </w:rPr>
            </w:pPr>
            <w:r>
              <w:rPr>
                <w:rFonts w:ascii="Times New Roman" w:eastAsia="Times New Roman" w:hAnsi="Times New Roman"/>
                <w:sz w:val="24"/>
                <w:szCs w:val="24"/>
              </w:rPr>
              <w:t>Glue</w:t>
            </w:r>
          </w:p>
          <w:p w14:paraId="0454C6D7" w14:textId="77777777" w:rsidR="00C55D46" w:rsidRDefault="00C31714" w:rsidP="00893FA1">
            <w:pPr>
              <w:pStyle w:val="ListParagraph"/>
              <w:numPr>
                <w:ilvl w:val="0"/>
                <w:numId w:val="26"/>
              </w:numPr>
              <w:rPr>
                <w:rFonts w:ascii="Times New Roman" w:eastAsia="Times New Roman" w:hAnsi="Times New Roman"/>
                <w:sz w:val="24"/>
                <w:szCs w:val="24"/>
              </w:rPr>
            </w:pPr>
            <w:r>
              <w:rPr>
                <w:rFonts w:ascii="Times New Roman" w:eastAsia="Times New Roman" w:hAnsi="Times New Roman"/>
                <w:sz w:val="24"/>
                <w:szCs w:val="24"/>
              </w:rPr>
              <w:t xml:space="preserve">Recycled materials used to represent the sensors (bottle caps, corks, Christmas lights, fabric scraps, plastic bottles cut into pieces, </w:t>
            </w:r>
            <w:proofErr w:type="spellStart"/>
            <w:r>
              <w:rPr>
                <w:rFonts w:ascii="Times New Roman" w:eastAsia="Times New Roman" w:hAnsi="Times New Roman"/>
                <w:sz w:val="24"/>
                <w:szCs w:val="24"/>
              </w:rPr>
              <w:t>etc</w:t>
            </w:r>
            <w:proofErr w:type="spellEnd"/>
            <w:r>
              <w:rPr>
                <w:rFonts w:ascii="Times New Roman" w:eastAsia="Times New Roman" w:hAnsi="Times New Roman"/>
                <w:sz w:val="24"/>
                <w:szCs w:val="24"/>
              </w:rPr>
              <w:t>)</w:t>
            </w:r>
          </w:p>
          <w:p w14:paraId="30C9356C" w14:textId="77777777" w:rsidR="00BB0E08" w:rsidRDefault="00C55D46" w:rsidP="003C71C8">
            <w:pPr>
              <w:pStyle w:val="ListParagraph"/>
              <w:numPr>
                <w:ilvl w:val="0"/>
                <w:numId w:val="26"/>
              </w:numPr>
              <w:spacing w:line="276" w:lineRule="auto"/>
              <w:rPr>
                <w:rFonts w:ascii="Times New Roman" w:eastAsia="Times New Roman" w:hAnsi="Times New Roman"/>
                <w:sz w:val="24"/>
                <w:szCs w:val="24"/>
              </w:rPr>
            </w:pPr>
            <w:r>
              <w:rPr>
                <w:rFonts w:ascii="Times New Roman" w:eastAsia="Times New Roman" w:hAnsi="Times New Roman"/>
                <w:sz w:val="24"/>
                <w:szCs w:val="24"/>
              </w:rPr>
              <w:t>Poster board</w:t>
            </w:r>
          </w:p>
          <w:p w14:paraId="595F39F8" w14:textId="32134E1F" w:rsidR="00FB5EC9" w:rsidRPr="005C5548" w:rsidRDefault="00FB5EC9" w:rsidP="003C71C8">
            <w:pPr>
              <w:pStyle w:val="ListParagraph"/>
              <w:numPr>
                <w:ilvl w:val="0"/>
                <w:numId w:val="26"/>
              </w:numPr>
              <w:spacing w:line="276" w:lineRule="auto"/>
              <w:rPr>
                <w:rFonts w:ascii="Times New Roman" w:eastAsia="Times New Roman" w:hAnsi="Times New Roman"/>
                <w:sz w:val="24"/>
                <w:szCs w:val="24"/>
              </w:rPr>
            </w:pPr>
            <w:r>
              <w:rPr>
                <w:rFonts w:ascii="Times New Roman" w:eastAsia="Times New Roman" w:hAnsi="Times New Roman"/>
                <w:sz w:val="24"/>
                <w:szCs w:val="24"/>
              </w:rPr>
              <w:t>Duct tape</w:t>
            </w:r>
          </w:p>
        </w:tc>
      </w:tr>
      <w:tr w:rsidR="00FB5EC9" w:rsidRPr="00D641DD" w14:paraId="188D7293" w14:textId="77777777" w:rsidTr="00765145">
        <w:trPr>
          <w:trHeight w:val="1250"/>
        </w:trPr>
        <w:tc>
          <w:tcPr>
            <w:tcW w:w="802" w:type="pct"/>
          </w:tcPr>
          <w:p w14:paraId="67F162A4" w14:textId="77777777" w:rsidR="0003249A" w:rsidRPr="00B95DBB" w:rsidRDefault="0057411D" w:rsidP="00F81FDE">
            <w:pPr>
              <w:spacing w:before="120" w:after="120"/>
              <w:rPr>
                <w:rFonts w:ascii="Times New Roman" w:eastAsia="Times New Roman" w:hAnsi="Times New Roman"/>
                <w:b/>
                <w:sz w:val="24"/>
                <w:szCs w:val="24"/>
              </w:rPr>
            </w:pPr>
            <w:r w:rsidRPr="00B95DBB">
              <w:rPr>
                <w:rFonts w:ascii="Times New Roman" w:eastAsia="Times New Roman" w:hAnsi="Times New Roman"/>
                <w:b/>
                <w:sz w:val="24"/>
                <w:szCs w:val="24"/>
              </w:rPr>
              <w:lastRenderedPageBreak/>
              <w:t xml:space="preserve">Safety </w:t>
            </w:r>
          </w:p>
          <w:p w14:paraId="3262246A" w14:textId="77777777" w:rsidR="00F528B8" w:rsidRPr="00B95DBB" w:rsidRDefault="00F528B8" w:rsidP="0003249A">
            <w:pPr>
              <w:jc w:val="center"/>
              <w:rPr>
                <w:rFonts w:ascii="Times New Roman" w:eastAsia="Times New Roman" w:hAnsi="Times New Roman"/>
                <w:sz w:val="24"/>
                <w:szCs w:val="24"/>
              </w:rPr>
            </w:pPr>
          </w:p>
        </w:tc>
        <w:tc>
          <w:tcPr>
            <w:tcW w:w="4198" w:type="pct"/>
          </w:tcPr>
          <w:p w14:paraId="7A1BD37E" w14:textId="77777777" w:rsidR="00F528B8" w:rsidRPr="00B95DBB" w:rsidRDefault="00D86A42" w:rsidP="007B28E6">
            <w:pPr>
              <w:spacing w:before="120" w:after="120"/>
              <w:rPr>
                <w:rFonts w:ascii="Times New Roman" w:eastAsia="Times New Roman" w:hAnsi="Times New Roman"/>
                <w:sz w:val="24"/>
                <w:szCs w:val="24"/>
              </w:rPr>
            </w:pPr>
            <w:r>
              <w:rPr>
                <w:rFonts w:ascii="Times New Roman" w:eastAsia="Times New Roman" w:hAnsi="Times New Roman"/>
                <w:sz w:val="24"/>
                <w:szCs w:val="24"/>
              </w:rPr>
              <w:t>If you have student</w:t>
            </w:r>
            <w:r w:rsidR="00C31714">
              <w:rPr>
                <w:rFonts w:ascii="Times New Roman" w:eastAsia="Times New Roman" w:hAnsi="Times New Roman"/>
                <w:sz w:val="24"/>
                <w:szCs w:val="24"/>
              </w:rPr>
              <w:t>s</w:t>
            </w:r>
            <w:r>
              <w:rPr>
                <w:rFonts w:ascii="Times New Roman" w:eastAsia="Times New Roman" w:hAnsi="Times New Roman"/>
                <w:sz w:val="24"/>
                <w:szCs w:val="24"/>
              </w:rPr>
              <w:t xml:space="preserve"> choose to design a prototype using materials vs. a CAD software</w:t>
            </w:r>
            <w:r w:rsidR="00E827B4">
              <w:rPr>
                <w:rFonts w:ascii="Times New Roman" w:eastAsia="Times New Roman" w:hAnsi="Times New Roman"/>
                <w:sz w:val="24"/>
                <w:szCs w:val="24"/>
              </w:rPr>
              <w:t>,</w:t>
            </w:r>
            <w:r>
              <w:rPr>
                <w:rFonts w:ascii="Times New Roman" w:eastAsia="Times New Roman" w:hAnsi="Times New Roman"/>
                <w:sz w:val="24"/>
                <w:szCs w:val="24"/>
              </w:rPr>
              <w:t xml:space="preserve"> supervision and </w:t>
            </w:r>
            <w:r w:rsidR="00317702">
              <w:rPr>
                <w:rFonts w:ascii="Times New Roman" w:eastAsia="Times New Roman" w:hAnsi="Times New Roman"/>
                <w:sz w:val="24"/>
                <w:szCs w:val="24"/>
              </w:rPr>
              <w:t xml:space="preserve">instructions will be required for using things like needle and thread or the hot glue gun. </w:t>
            </w:r>
          </w:p>
        </w:tc>
      </w:tr>
      <w:tr w:rsidR="00FB5EC9" w:rsidRPr="00D641DD" w14:paraId="27E08BDC" w14:textId="77777777" w:rsidTr="00765145">
        <w:trPr>
          <w:trHeight w:val="1133"/>
        </w:trPr>
        <w:tc>
          <w:tcPr>
            <w:tcW w:w="802" w:type="pct"/>
          </w:tcPr>
          <w:p w14:paraId="0571372A" w14:textId="77777777" w:rsidR="00F528B8" w:rsidRPr="00B95DBB" w:rsidRDefault="00F528B8" w:rsidP="00317702">
            <w:pPr>
              <w:spacing w:before="120" w:after="120"/>
              <w:rPr>
                <w:rFonts w:ascii="Times New Roman" w:eastAsia="Times New Roman" w:hAnsi="Times New Roman"/>
                <w:b/>
                <w:sz w:val="24"/>
                <w:szCs w:val="24"/>
              </w:rPr>
            </w:pPr>
            <w:r w:rsidRPr="00B95DBB">
              <w:rPr>
                <w:rFonts w:ascii="Times New Roman" w:eastAsia="Times New Roman" w:hAnsi="Times New Roman"/>
                <w:b/>
                <w:sz w:val="24"/>
                <w:szCs w:val="24"/>
              </w:rPr>
              <w:t>Student Prior Knowledge</w:t>
            </w:r>
            <w:r w:rsidR="0009176E" w:rsidRPr="00B95DBB">
              <w:rPr>
                <w:rFonts w:ascii="Times New Roman" w:eastAsia="Times New Roman" w:hAnsi="Times New Roman"/>
                <w:b/>
                <w:sz w:val="24"/>
                <w:szCs w:val="24"/>
              </w:rPr>
              <w:t xml:space="preserve"> </w:t>
            </w:r>
          </w:p>
        </w:tc>
        <w:tc>
          <w:tcPr>
            <w:tcW w:w="4198" w:type="pct"/>
          </w:tcPr>
          <w:p w14:paraId="635DFDDA" w14:textId="77777777" w:rsidR="00F528B8" w:rsidRPr="00B95DBB" w:rsidRDefault="00317702" w:rsidP="00F81FDE">
            <w:pPr>
              <w:spacing w:before="120" w:after="120"/>
              <w:rPr>
                <w:rFonts w:ascii="Times New Roman" w:eastAsia="Times New Roman" w:hAnsi="Times New Roman"/>
                <w:sz w:val="24"/>
                <w:szCs w:val="24"/>
              </w:rPr>
            </w:pPr>
            <w:r>
              <w:rPr>
                <w:rFonts w:ascii="Times New Roman" w:eastAsia="Times New Roman" w:hAnsi="Times New Roman"/>
                <w:sz w:val="24"/>
                <w:szCs w:val="24"/>
              </w:rPr>
              <w:t>Students need to have prior knowledge of the engineering design process and the ideation process. Students need to know how to design on a CAD software o</w:t>
            </w:r>
            <w:r w:rsidR="00A01F74">
              <w:rPr>
                <w:rFonts w:ascii="Times New Roman" w:eastAsia="Times New Roman" w:hAnsi="Times New Roman"/>
                <w:sz w:val="24"/>
                <w:szCs w:val="24"/>
              </w:rPr>
              <w:t>therwise they can design the product by hand.</w:t>
            </w:r>
            <w:r>
              <w:rPr>
                <w:rFonts w:ascii="Times New Roman" w:eastAsia="Times New Roman" w:hAnsi="Times New Roman"/>
                <w:sz w:val="24"/>
                <w:szCs w:val="24"/>
              </w:rPr>
              <w:t xml:space="preserve"> </w:t>
            </w:r>
            <w:r w:rsidR="00F528B8" w:rsidRPr="00B95DBB">
              <w:rPr>
                <w:rFonts w:ascii="Times New Roman" w:eastAsia="Times New Roman" w:hAnsi="Times New Roman"/>
                <w:i/>
                <w:color w:val="FF0000"/>
                <w:sz w:val="24"/>
                <w:szCs w:val="24"/>
              </w:rPr>
              <w:t xml:space="preserve">  </w:t>
            </w:r>
          </w:p>
        </w:tc>
      </w:tr>
      <w:tr w:rsidR="00FB5EC9" w:rsidRPr="00D641DD" w14:paraId="31961A8E" w14:textId="77777777" w:rsidTr="00765145">
        <w:tc>
          <w:tcPr>
            <w:tcW w:w="802" w:type="pct"/>
          </w:tcPr>
          <w:p w14:paraId="6C622D78" w14:textId="77777777" w:rsidR="00F528B8" w:rsidRPr="00456943" w:rsidRDefault="00F528B8" w:rsidP="00317702">
            <w:pPr>
              <w:spacing w:before="120" w:after="120"/>
              <w:rPr>
                <w:rFonts w:ascii="Times New Roman" w:eastAsia="Times New Roman" w:hAnsi="Times New Roman"/>
                <w:b/>
                <w:sz w:val="22"/>
                <w:szCs w:val="22"/>
              </w:rPr>
            </w:pPr>
            <w:r w:rsidRPr="00456943">
              <w:rPr>
                <w:rFonts w:ascii="Times New Roman" w:eastAsia="Times New Roman" w:hAnsi="Times New Roman"/>
                <w:b/>
                <w:sz w:val="22"/>
                <w:szCs w:val="22"/>
              </w:rPr>
              <w:t xml:space="preserve">Teacher Preparations </w:t>
            </w:r>
          </w:p>
        </w:tc>
        <w:tc>
          <w:tcPr>
            <w:tcW w:w="4198" w:type="pct"/>
          </w:tcPr>
          <w:p w14:paraId="0D77376D" w14:textId="77777777" w:rsidR="00CE7020" w:rsidRPr="00317702" w:rsidRDefault="00F62889" w:rsidP="00317702">
            <w:pPr>
              <w:rPr>
                <w:rFonts w:ascii="Times New Roman" w:eastAsia="Times New Roman" w:hAnsi="Times New Roman"/>
                <w:sz w:val="24"/>
                <w:szCs w:val="24"/>
              </w:rPr>
            </w:pPr>
            <w:r>
              <w:rPr>
                <w:rFonts w:ascii="Times New Roman" w:eastAsia="Times New Roman" w:hAnsi="Times New Roman"/>
                <w:sz w:val="24"/>
                <w:szCs w:val="24"/>
              </w:rPr>
              <w:t xml:space="preserve">Teacher needs to have contacted a local agency that would be willing to bring in a rescue dog and handler to talk to the students and evaluate their design. </w:t>
            </w:r>
          </w:p>
        </w:tc>
      </w:tr>
      <w:tr w:rsidR="00FB5EC9" w:rsidRPr="00D641DD" w14:paraId="2276932A" w14:textId="77777777" w:rsidTr="00765145">
        <w:tc>
          <w:tcPr>
            <w:tcW w:w="802" w:type="pct"/>
          </w:tcPr>
          <w:p w14:paraId="668577C6" w14:textId="77777777" w:rsidR="00F528B8" w:rsidRPr="00B95DBB" w:rsidRDefault="00F528B8" w:rsidP="00C37422">
            <w:pPr>
              <w:spacing w:before="120" w:after="120"/>
              <w:rPr>
                <w:rFonts w:ascii="Times New Roman" w:eastAsia="Times New Roman" w:hAnsi="Times New Roman"/>
                <w:b/>
                <w:sz w:val="24"/>
                <w:szCs w:val="24"/>
              </w:rPr>
            </w:pPr>
            <w:r w:rsidRPr="00B95DBB">
              <w:rPr>
                <w:rFonts w:ascii="Times New Roman" w:eastAsia="Times New Roman" w:hAnsi="Times New Roman"/>
                <w:b/>
                <w:sz w:val="24"/>
                <w:szCs w:val="24"/>
              </w:rPr>
              <w:t xml:space="preserve">Activities </w:t>
            </w:r>
          </w:p>
        </w:tc>
        <w:tc>
          <w:tcPr>
            <w:tcW w:w="4198" w:type="pct"/>
          </w:tcPr>
          <w:p w14:paraId="2950DDFE" w14:textId="77777777" w:rsidR="00A22FF6" w:rsidRDefault="008D46DB" w:rsidP="00F81FDE">
            <w:pPr>
              <w:spacing w:before="120" w:after="120"/>
              <w:rPr>
                <w:rFonts w:ascii="Times New Roman" w:eastAsia="Times New Roman" w:hAnsi="Times New Roman"/>
                <w:b/>
                <w:sz w:val="24"/>
                <w:szCs w:val="24"/>
                <w:u w:val="single"/>
              </w:rPr>
            </w:pPr>
            <w:r>
              <w:rPr>
                <w:rFonts w:ascii="Times New Roman" w:eastAsia="Times New Roman" w:hAnsi="Times New Roman"/>
                <w:b/>
                <w:sz w:val="24"/>
                <w:szCs w:val="24"/>
                <w:u w:val="single"/>
              </w:rPr>
              <w:t>Day 1</w:t>
            </w:r>
          </w:p>
          <w:p w14:paraId="1E6124CE" w14:textId="29A8C598" w:rsidR="00A01F74" w:rsidRPr="00BE194B" w:rsidRDefault="00A01F74" w:rsidP="00F81FDE">
            <w:pPr>
              <w:spacing w:before="120" w:after="120"/>
              <w:rPr>
                <w:rFonts w:ascii="Times New Roman" w:eastAsia="Times New Roman" w:hAnsi="Times New Roman"/>
                <w:sz w:val="24"/>
                <w:szCs w:val="24"/>
              </w:rPr>
            </w:pPr>
            <w:r w:rsidRPr="00BE194B">
              <w:rPr>
                <w:rFonts w:ascii="Times New Roman" w:eastAsia="Times New Roman" w:hAnsi="Times New Roman"/>
                <w:sz w:val="24"/>
                <w:szCs w:val="24"/>
              </w:rPr>
              <w:t>Before class starts</w:t>
            </w:r>
            <w:r w:rsidR="00FB5EC9" w:rsidRPr="00BE194B">
              <w:rPr>
                <w:rFonts w:ascii="Times New Roman" w:eastAsia="Times New Roman" w:hAnsi="Times New Roman"/>
                <w:sz w:val="24"/>
                <w:szCs w:val="24"/>
              </w:rPr>
              <w:t>,</w:t>
            </w:r>
            <w:r w:rsidRPr="00BE194B">
              <w:rPr>
                <w:rFonts w:ascii="Times New Roman" w:eastAsia="Times New Roman" w:hAnsi="Times New Roman"/>
                <w:sz w:val="24"/>
                <w:szCs w:val="24"/>
              </w:rPr>
              <w:t xml:space="preserve"> place one large brainstorming paper on each table with markers. </w:t>
            </w:r>
          </w:p>
          <w:p w14:paraId="5FFC1686" w14:textId="7D8AF46E" w:rsidR="00F62889" w:rsidRPr="00BE194B" w:rsidRDefault="00F62889" w:rsidP="00BE194B">
            <w:pPr>
              <w:spacing w:before="120" w:after="120"/>
              <w:rPr>
                <w:rFonts w:ascii="Times New Roman" w:eastAsia="Times New Roman" w:hAnsi="Times New Roman"/>
                <w:sz w:val="24"/>
                <w:szCs w:val="24"/>
              </w:rPr>
            </w:pPr>
            <w:r w:rsidRPr="00BE194B">
              <w:rPr>
                <w:rFonts w:ascii="Times New Roman" w:eastAsia="Times New Roman" w:hAnsi="Times New Roman"/>
                <w:sz w:val="24"/>
                <w:szCs w:val="24"/>
              </w:rPr>
              <w:t>Warm- up</w:t>
            </w:r>
            <w:r w:rsidR="00BE194B">
              <w:rPr>
                <w:rFonts w:ascii="Times New Roman" w:eastAsia="Times New Roman" w:hAnsi="Times New Roman"/>
                <w:sz w:val="24"/>
                <w:szCs w:val="24"/>
              </w:rPr>
              <w:t xml:space="preserve">: </w:t>
            </w:r>
            <w:r w:rsidRPr="00BE194B">
              <w:rPr>
                <w:rFonts w:ascii="Times New Roman" w:eastAsia="Times New Roman" w:hAnsi="Times New Roman"/>
                <w:sz w:val="24"/>
                <w:szCs w:val="24"/>
              </w:rPr>
              <w:t>Write on</w:t>
            </w:r>
            <w:r w:rsidR="00C31714" w:rsidRPr="00BE194B">
              <w:rPr>
                <w:rFonts w:ascii="Times New Roman" w:eastAsia="Times New Roman" w:hAnsi="Times New Roman"/>
                <w:sz w:val="24"/>
                <w:szCs w:val="24"/>
              </w:rPr>
              <w:t>e</w:t>
            </w:r>
            <w:r w:rsidRPr="00BE194B">
              <w:rPr>
                <w:rFonts w:ascii="Times New Roman" w:eastAsia="Times New Roman" w:hAnsi="Times New Roman"/>
                <w:sz w:val="24"/>
                <w:szCs w:val="24"/>
              </w:rPr>
              <w:t xml:space="preserve"> paragraph answering the following questions.</w:t>
            </w:r>
            <w:r w:rsidRPr="00BE194B">
              <w:rPr>
                <w:rFonts w:ascii="Times New Roman" w:eastAsia="Times New Roman" w:hAnsi="Times New Roman"/>
                <w:i/>
                <w:sz w:val="24"/>
                <w:szCs w:val="24"/>
              </w:rPr>
              <w:t xml:space="preserve"> What is a rescue dog? What does the dog do? Where is the dog sent on rescue missions? </w:t>
            </w:r>
            <w:r w:rsidR="00C31714" w:rsidRPr="00BE194B">
              <w:rPr>
                <w:rFonts w:ascii="Times New Roman" w:eastAsia="Times New Roman" w:hAnsi="Times New Roman"/>
                <w:i/>
                <w:sz w:val="24"/>
                <w:szCs w:val="24"/>
              </w:rPr>
              <w:t xml:space="preserve">*Remember if you do not know the answer to this take an educated guess. </w:t>
            </w:r>
            <w:r w:rsidR="00C31714" w:rsidRPr="00BE194B">
              <w:rPr>
                <w:rFonts w:ascii="Times New Roman" w:eastAsia="Times New Roman" w:hAnsi="Times New Roman"/>
                <w:sz w:val="24"/>
                <w:szCs w:val="24"/>
              </w:rPr>
              <w:t xml:space="preserve">(Some students will not know the answer to this warm-up, but it is helpful to have students explore these concepts even before discussing the answers. Plus this will help the teacher understand where students stand with this subject. </w:t>
            </w:r>
          </w:p>
          <w:p w14:paraId="64F90C70" w14:textId="77777777" w:rsidR="00F12F41" w:rsidRDefault="00F12F41" w:rsidP="00F81FDE">
            <w:pPr>
              <w:spacing w:before="120" w:after="120"/>
              <w:rPr>
                <w:rFonts w:ascii="Times New Roman" w:eastAsia="Times New Roman" w:hAnsi="Times New Roman"/>
                <w:i/>
                <w:sz w:val="24"/>
                <w:szCs w:val="24"/>
              </w:rPr>
            </w:pPr>
            <w:r>
              <w:rPr>
                <w:rFonts w:ascii="Times New Roman" w:eastAsia="Times New Roman" w:hAnsi="Times New Roman"/>
                <w:i/>
                <w:sz w:val="24"/>
                <w:szCs w:val="24"/>
              </w:rPr>
              <w:t xml:space="preserve">Discuss the jobs of rescue dogs. What obstacles do the dogs face? What could hinder the health of the dog? </w:t>
            </w:r>
          </w:p>
          <w:p w14:paraId="415F04E5" w14:textId="3CD18D64" w:rsidR="00030724" w:rsidRDefault="00030724" w:rsidP="00F81FDE">
            <w:pPr>
              <w:spacing w:before="120" w:after="120"/>
              <w:rPr>
                <w:rFonts w:ascii="Times New Roman" w:eastAsia="Times New Roman" w:hAnsi="Times New Roman"/>
                <w:sz w:val="24"/>
                <w:szCs w:val="24"/>
              </w:rPr>
            </w:pPr>
            <w:r>
              <w:rPr>
                <w:rFonts w:ascii="Times New Roman" w:eastAsia="Times New Roman" w:hAnsi="Times New Roman"/>
                <w:sz w:val="24"/>
                <w:szCs w:val="24"/>
              </w:rPr>
              <w:t>After the discuss</w:t>
            </w:r>
            <w:r w:rsidR="00A22FF6">
              <w:rPr>
                <w:rFonts w:ascii="Times New Roman" w:eastAsia="Times New Roman" w:hAnsi="Times New Roman"/>
                <w:sz w:val="24"/>
                <w:szCs w:val="24"/>
              </w:rPr>
              <w:t>ion watch the rescue dog clips “The New Zealand Search and Rescue Dogs Part 1 &amp; 2”.</w:t>
            </w:r>
            <w:r w:rsidR="00BE194B">
              <w:rPr>
                <w:rFonts w:ascii="Times New Roman" w:eastAsia="Times New Roman" w:hAnsi="Times New Roman"/>
                <w:sz w:val="24"/>
                <w:szCs w:val="24"/>
              </w:rPr>
              <w:t xml:space="preserve"> (See YouTube Links in Materials Section)</w:t>
            </w:r>
            <w:r w:rsidR="00A22FF6">
              <w:rPr>
                <w:rFonts w:ascii="Times New Roman" w:eastAsia="Times New Roman" w:hAnsi="Times New Roman"/>
                <w:sz w:val="24"/>
                <w:szCs w:val="24"/>
              </w:rPr>
              <w:t xml:space="preserve"> </w:t>
            </w:r>
          </w:p>
          <w:p w14:paraId="754BA7B8" w14:textId="63DD43D1" w:rsidR="00F62889" w:rsidRPr="00BE194B" w:rsidRDefault="00A22FF6" w:rsidP="00A22FF6">
            <w:pPr>
              <w:spacing w:before="120" w:after="120"/>
              <w:rPr>
                <w:rFonts w:ascii="Times New Roman" w:eastAsia="Times New Roman" w:hAnsi="Times New Roman"/>
                <w:sz w:val="24"/>
                <w:szCs w:val="24"/>
              </w:rPr>
            </w:pPr>
            <w:r w:rsidRPr="00BE194B">
              <w:rPr>
                <w:rFonts w:ascii="Times New Roman" w:eastAsia="Times New Roman" w:hAnsi="Times New Roman"/>
                <w:sz w:val="24"/>
                <w:szCs w:val="24"/>
              </w:rPr>
              <w:t>Say:</w:t>
            </w:r>
            <w:r>
              <w:rPr>
                <w:rFonts w:ascii="Times New Roman" w:eastAsia="Times New Roman" w:hAnsi="Times New Roman"/>
                <w:b/>
                <w:sz w:val="24"/>
                <w:szCs w:val="24"/>
              </w:rPr>
              <w:t xml:space="preserve"> </w:t>
            </w:r>
            <w:r w:rsidRPr="00BE194B">
              <w:rPr>
                <w:rFonts w:ascii="Times New Roman" w:eastAsia="Times New Roman" w:hAnsi="Times New Roman"/>
                <w:i/>
                <w:sz w:val="24"/>
                <w:szCs w:val="24"/>
              </w:rPr>
              <w:t>Today we are going to be starting a product design project. Can someone tell me what they think we will be designing?</w:t>
            </w:r>
            <w:r>
              <w:rPr>
                <w:rFonts w:ascii="Times New Roman" w:eastAsia="Times New Roman" w:hAnsi="Times New Roman"/>
                <w:sz w:val="24"/>
                <w:szCs w:val="24"/>
              </w:rPr>
              <w:t xml:space="preserve"> </w:t>
            </w:r>
            <w:r w:rsidRPr="00BE194B">
              <w:rPr>
                <w:rFonts w:ascii="Times New Roman" w:eastAsia="Times New Roman" w:hAnsi="Times New Roman"/>
                <w:sz w:val="24"/>
                <w:szCs w:val="24"/>
              </w:rPr>
              <w:t>Discuss.</w:t>
            </w:r>
            <w:r>
              <w:rPr>
                <w:rFonts w:ascii="Times New Roman" w:eastAsia="Times New Roman" w:hAnsi="Times New Roman"/>
                <w:sz w:val="24"/>
                <w:szCs w:val="24"/>
              </w:rPr>
              <w:t xml:space="preserve"> </w:t>
            </w:r>
            <w:r w:rsidRPr="00BE194B">
              <w:rPr>
                <w:rFonts w:ascii="Times New Roman" w:eastAsia="Times New Roman" w:hAnsi="Times New Roman"/>
                <w:i/>
                <w:sz w:val="24"/>
                <w:szCs w:val="24"/>
              </w:rPr>
              <w:t xml:space="preserve">We will be designing a system to </w:t>
            </w:r>
            <w:r w:rsidRPr="00BE194B">
              <w:rPr>
                <w:rFonts w:ascii="Times New Roman" w:eastAsia="Times New Roman" w:hAnsi="Times New Roman"/>
                <w:i/>
                <w:sz w:val="24"/>
                <w:szCs w:val="24"/>
              </w:rPr>
              <w:lastRenderedPageBreak/>
              <w:t>help rescue dogs both stay safe and reach the survivors faster. Someone tell me the three different rescue locatio</w:t>
            </w:r>
            <w:r w:rsidR="00A01F74" w:rsidRPr="00BE194B">
              <w:rPr>
                <w:rFonts w:ascii="Times New Roman" w:eastAsia="Times New Roman" w:hAnsi="Times New Roman"/>
                <w:i/>
                <w:sz w:val="24"/>
                <w:szCs w:val="24"/>
              </w:rPr>
              <w:t>ns that the dogs are trained for that were mentioned in the video</w:t>
            </w:r>
            <w:r w:rsidRPr="00BE194B">
              <w:rPr>
                <w:rFonts w:ascii="Times New Roman" w:eastAsia="Times New Roman" w:hAnsi="Times New Roman"/>
                <w:i/>
                <w:sz w:val="24"/>
                <w:szCs w:val="24"/>
              </w:rPr>
              <w:t>.</w:t>
            </w:r>
            <w:r>
              <w:rPr>
                <w:rFonts w:ascii="Times New Roman" w:eastAsia="Times New Roman" w:hAnsi="Times New Roman"/>
                <w:sz w:val="24"/>
                <w:szCs w:val="24"/>
              </w:rPr>
              <w:t xml:space="preserve"> </w:t>
            </w:r>
            <w:r w:rsidRPr="00BE194B">
              <w:rPr>
                <w:rFonts w:ascii="Times New Roman" w:eastAsia="Times New Roman" w:hAnsi="Times New Roman"/>
                <w:sz w:val="24"/>
                <w:szCs w:val="24"/>
              </w:rPr>
              <w:t>Discuss (urban, rural, avalanche).</w:t>
            </w:r>
            <w:r>
              <w:rPr>
                <w:rFonts w:ascii="Times New Roman" w:eastAsia="Times New Roman" w:hAnsi="Times New Roman"/>
                <w:i/>
                <w:sz w:val="24"/>
                <w:szCs w:val="24"/>
              </w:rPr>
              <w:t xml:space="preserve"> </w:t>
            </w:r>
            <w:r w:rsidRPr="00BE194B">
              <w:rPr>
                <w:rFonts w:ascii="Times New Roman" w:eastAsia="Times New Roman" w:hAnsi="Times New Roman"/>
                <w:i/>
                <w:sz w:val="24"/>
                <w:szCs w:val="24"/>
              </w:rPr>
              <w:t>What is a sensor? Give me some examples of different types of sensors and how we can use these sensors.</w:t>
            </w:r>
            <w:r>
              <w:rPr>
                <w:rFonts w:ascii="Times New Roman" w:eastAsia="Times New Roman" w:hAnsi="Times New Roman"/>
                <w:sz w:val="24"/>
                <w:szCs w:val="24"/>
              </w:rPr>
              <w:t xml:space="preserve"> </w:t>
            </w:r>
            <w:r w:rsidRPr="00BE194B">
              <w:rPr>
                <w:rFonts w:ascii="Times New Roman" w:eastAsia="Times New Roman" w:hAnsi="Times New Roman"/>
                <w:sz w:val="24"/>
                <w:szCs w:val="24"/>
              </w:rPr>
              <w:t>Discuss</w:t>
            </w:r>
            <w:r w:rsidR="00C55D46" w:rsidRPr="00BE194B">
              <w:rPr>
                <w:rFonts w:ascii="Times New Roman" w:eastAsia="Times New Roman" w:hAnsi="Times New Roman"/>
                <w:sz w:val="24"/>
                <w:szCs w:val="24"/>
              </w:rPr>
              <w:t xml:space="preserve"> (Depending on the class, this subject might need some context clues; some students will have ideas of what sensors are, but the teacher will probably have to go over many. If students seem lost start listing sensors such </w:t>
            </w:r>
            <w:r w:rsidR="00B0062E" w:rsidRPr="00BE194B">
              <w:rPr>
                <w:rFonts w:ascii="Times New Roman" w:eastAsia="Times New Roman" w:hAnsi="Times New Roman"/>
                <w:sz w:val="24"/>
                <w:szCs w:val="24"/>
              </w:rPr>
              <w:t>as</w:t>
            </w:r>
            <w:r w:rsidR="00C55D46" w:rsidRPr="00BE194B">
              <w:rPr>
                <w:rFonts w:ascii="Times New Roman" w:eastAsia="Times New Roman" w:hAnsi="Times New Roman"/>
                <w:sz w:val="24"/>
                <w:szCs w:val="24"/>
              </w:rPr>
              <w:t xml:space="preserve"> hydration, GPS, heart rate, vibration, temperature, etc. and have the students discuss what these sensors would detect</w:t>
            </w:r>
            <w:r w:rsidR="00C55D46" w:rsidRPr="00BE194B">
              <w:rPr>
                <w:rFonts w:ascii="Times New Roman" w:eastAsia="Times New Roman" w:hAnsi="Times New Roman"/>
                <w:i/>
                <w:sz w:val="24"/>
                <w:szCs w:val="24"/>
              </w:rPr>
              <w:t>)</w:t>
            </w:r>
            <w:r w:rsidRPr="00BE194B">
              <w:rPr>
                <w:rFonts w:ascii="Times New Roman" w:eastAsia="Times New Roman" w:hAnsi="Times New Roman"/>
                <w:i/>
                <w:sz w:val="24"/>
                <w:szCs w:val="24"/>
              </w:rPr>
              <w:t>. I have placed large brainstorm papers on each table with markers. You will have 3 minutes per station to brainstorm as many ideas as you can think of that we need to consider in designing in these products (the timer will be on the board).</w:t>
            </w:r>
            <w:r w:rsidR="00300495" w:rsidRPr="00BE194B">
              <w:rPr>
                <w:rFonts w:ascii="Times New Roman" w:eastAsia="Times New Roman" w:hAnsi="Times New Roman"/>
                <w:i/>
                <w:sz w:val="24"/>
                <w:szCs w:val="24"/>
              </w:rPr>
              <w:t xml:space="preserve"> If someone has already written something you think should be included you can put a check mark next to it. </w:t>
            </w:r>
            <w:r w:rsidRPr="00BE194B">
              <w:rPr>
                <w:rFonts w:ascii="Times New Roman" w:eastAsia="Times New Roman" w:hAnsi="Times New Roman"/>
                <w:i/>
                <w:sz w:val="24"/>
                <w:szCs w:val="24"/>
              </w:rPr>
              <w:t xml:space="preserve"> </w:t>
            </w:r>
            <w:r w:rsidR="00300495" w:rsidRPr="00BE194B">
              <w:rPr>
                <w:rFonts w:ascii="Times New Roman" w:eastAsia="Times New Roman" w:hAnsi="Times New Roman"/>
                <w:sz w:val="24"/>
                <w:szCs w:val="24"/>
              </w:rPr>
              <w:t xml:space="preserve">Discuss unit vocabulary and give a few examples for each station, such as ‘what would be a concern for dogs working an avalanche that dogs working a urban or rural disaster might not face?’ or for a sensor </w:t>
            </w:r>
            <w:r w:rsidR="00B0062E" w:rsidRPr="00BE194B">
              <w:rPr>
                <w:rFonts w:ascii="Times New Roman" w:eastAsia="Times New Roman" w:hAnsi="Times New Roman"/>
                <w:sz w:val="24"/>
                <w:szCs w:val="24"/>
              </w:rPr>
              <w:t>‘</w:t>
            </w:r>
            <w:r w:rsidR="00300495" w:rsidRPr="00BE194B">
              <w:rPr>
                <w:rFonts w:ascii="Times New Roman" w:eastAsia="Times New Roman" w:hAnsi="Times New Roman"/>
                <w:sz w:val="24"/>
                <w:szCs w:val="24"/>
              </w:rPr>
              <w:t>why would a camera be helpful for the dog and handler?</w:t>
            </w:r>
            <w:r w:rsidR="00B0062E" w:rsidRPr="00BE194B">
              <w:rPr>
                <w:rFonts w:ascii="Times New Roman" w:eastAsia="Times New Roman" w:hAnsi="Times New Roman"/>
                <w:sz w:val="24"/>
                <w:szCs w:val="24"/>
              </w:rPr>
              <w:t>’</w:t>
            </w:r>
            <w:r w:rsidR="00C55D46" w:rsidRPr="00BE194B">
              <w:rPr>
                <w:rFonts w:ascii="Times New Roman" w:eastAsia="Times New Roman" w:hAnsi="Times New Roman"/>
                <w:sz w:val="24"/>
                <w:szCs w:val="24"/>
              </w:rPr>
              <w:t xml:space="preserve"> In general, students will come up with a wide range of sensors that can be used in each category, but if any group is struggling the teacher can help prompt more ideas.</w:t>
            </w:r>
            <w:r w:rsidR="00300495" w:rsidRPr="00BE194B">
              <w:rPr>
                <w:rFonts w:ascii="Times New Roman" w:eastAsia="Times New Roman" w:hAnsi="Times New Roman"/>
                <w:sz w:val="24"/>
                <w:szCs w:val="24"/>
              </w:rPr>
              <w:t xml:space="preserve"> </w:t>
            </w:r>
          </w:p>
          <w:p w14:paraId="097D4DA0" w14:textId="3B503BED" w:rsidR="00300495" w:rsidRPr="00BE194B" w:rsidRDefault="00300495" w:rsidP="00A22FF6">
            <w:pPr>
              <w:spacing w:before="120" w:after="120"/>
              <w:rPr>
                <w:rFonts w:ascii="Times New Roman" w:eastAsia="Times New Roman" w:hAnsi="Times New Roman"/>
                <w:sz w:val="24"/>
                <w:szCs w:val="24"/>
              </w:rPr>
            </w:pPr>
            <w:r w:rsidRPr="00BE194B">
              <w:rPr>
                <w:rFonts w:ascii="Times New Roman" w:eastAsia="Times New Roman" w:hAnsi="Times New Roman"/>
                <w:sz w:val="24"/>
                <w:szCs w:val="24"/>
              </w:rPr>
              <w:t>Activity</w:t>
            </w:r>
            <w:r w:rsidR="00BE194B">
              <w:rPr>
                <w:rFonts w:ascii="Times New Roman" w:eastAsia="Times New Roman" w:hAnsi="Times New Roman"/>
                <w:sz w:val="24"/>
                <w:szCs w:val="24"/>
              </w:rPr>
              <w:t xml:space="preserve">: </w:t>
            </w:r>
            <w:r w:rsidRPr="00BE194B">
              <w:rPr>
                <w:rFonts w:ascii="Times New Roman" w:eastAsia="Times New Roman" w:hAnsi="Times New Roman"/>
                <w:sz w:val="24"/>
                <w:szCs w:val="24"/>
              </w:rPr>
              <w:t>Students will rotate every three minutes per station and write down all of their ideas about each category. After the last rotation</w:t>
            </w:r>
            <w:r w:rsidR="00B0062E" w:rsidRPr="00BE194B">
              <w:rPr>
                <w:rFonts w:ascii="Times New Roman" w:eastAsia="Times New Roman" w:hAnsi="Times New Roman"/>
                <w:sz w:val="24"/>
                <w:szCs w:val="24"/>
              </w:rPr>
              <w:t>,</w:t>
            </w:r>
            <w:r w:rsidRPr="00BE194B">
              <w:rPr>
                <w:rFonts w:ascii="Times New Roman" w:eastAsia="Times New Roman" w:hAnsi="Times New Roman"/>
                <w:sz w:val="24"/>
                <w:szCs w:val="24"/>
              </w:rPr>
              <w:t xml:space="preserve"> bring the class back to their seats and discuss </w:t>
            </w:r>
            <w:r w:rsidR="00B0062E" w:rsidRPr="00BE194B">
              <w:rPr>
                <w:rFonts w:ascii="Times New Roman" w:eastAsia="Times New Roman" w:hAnsi="Times New Roman"/>
                <w:sz w:val="24"/>
                <w:szCs w:val="24"/>
              </w:rPr>
              <w:t xml:space="preserve">the responses </w:t>
            </w:r>
            <w:r w:rsidRPr="00BE194B">
              <w:rPr>
                <w:rFonts w:ascii="Times New Roman" w:eastAsia="Times New Roman" w:hAnsi="Times New Roman"/>
                <w:sz w:val="24"/>
                <w:szCs w:val="24"/>
              </w:rPr>
              <w:t>as a class. For the sensor section</w:t>
            </w:r>
            <w:r w:rsidR="00B0062E" w:rsidRPr="00BE194B">
              <w:rPr>
                <w:rFonts w:ascii="Times New Roman" w:eastAsia="Times New Roman" w:hAnsi="Times New Roman"/>
                <w:sz w:val="24"/>
                <w:szCs w:val="24"/>
              </w:rPr>
              <w:t>,</w:t>
            </w:r>
            <w:r w:rsidRPr="00BE194B">
              <w:rPr>
                <w:rFonts w:ascii="Times New Roman" w:eastAsia="Times New Roman" w:hAnsi="Times New Roman"/>
                <w:sz w:val="24"/>
                <w:szCs w:val="24"/>
              </w:rPr>
              <w:t xml:space="preserve"> emphasize which sensors might work better for which location and why. </w:t>
            </w:r>
          </w:p>
          <w:p w14:paraId="2717AE18" w14:textId="77777777" w:rsidR="004D725D" w:rsidRDefault="004D725D" w:rsidP="00A22FF6">
            <w:pPr>
              <w:spacing w:before="120" w:after="120"/>
              <w:rPr>
                <w:rFonts w:ascii="Times New Roman" w:eastAsia="Times New Roman" w:hAnsi="Times New Roman"/>
                <w:i/>
                <w:sz w:val="24"/>
                <w:szCs w:val="24"/>
              </w:rPr>
            </w:pPr>
          </w:p>
          <w:p w14:paraId="527EA6AF" w14:textId="77777777" w:rsidR="004D725D" w:rsidRDefault="008D46DB" w:rsidP="00A22FF6">
            <w:pPr>
              <w:spacing w:before="120" w:after="120"/>
              <w:rPr>
                <w:rFonts w:ascii="Times New Roman" w:eastAsia="Times New Roman" w:hAnsi="Times New Roman"/>
                <w:b/>
                <w:sz w:val="24"/>
                <w:szCs w:val="24"/>
                <w:u w:val="single"/>
              </w:rPr>
            </w:pPr>
            <w:r>
              <w:rPr>
                <w:rFonts w:ascii="Times New Roman" w:eastAsia="Times New Roman" w:hAnsi="Times New Roman"/>
                <w:b/>
                <w:sz w:val="24"/>
                <w:szCs w:val="24"/>
                <w:u w:val="single"/>
              </w:rPr>
              <w:t>Day 2</w:t>
            </w:r>
          </w:p>
          <w:p w14:paraId="668920E2" w14:textId="6E1A5B0D" w:rsidR="0016763F" w:rsidRPr="00BD76ED" w:rsidRDefault="004D725D" w:rsidP="00A22FF6">
            <w:pPr>
              <w:spacing w:before="120" w:after="120"/>
              <w:rPr>
                <w:rFonts w:ascii="Times New Roman" w:eastAsia="Times New Roman" w:hAnsi="Times New Roman"/>
                <w:sz w:val="24"/>
                <w:szCs w:val="24"/>
              </w:rPr>
            </w:pPr>
            <w:r w:rsidRPr="00BD76ED">
              <w:rPr>
                <w:rFonts w:ascii="Times New Roman" w:eastAsia="Times New Roman" w:hAnsi="Times New Roman"/>
                <w:sz w:val="24"/>
                <w:szCs w:val="24"/>
              </w:rPr>
              <w:t>Warm-up</w:t>
            </w:r>
            <w:r w:rsidR="00BD76ED">
              <w:rPr>
                <w:rFonts w:ascii="Times New Roman" w:eastAsia="Times New Roman" w:hAnsi="Times New Roman"/>
                <w:sz w:val="24"/>
                <w:szCs w:val="24"/>
              </w:rPr>
              <w:t xml:space="preserve">: </w:t>
            </w:r>
            <w:r w:rsidR="0016763F" w:rsidRPr="00BD76ED">
              <w:rPr>
                <w:rFonts w:ascii="Times New Roman" w:eastAsia="Times New Roman" w:hAnsi="Times New Roman"/>
                <w:i/>
                <w:sz w:val="24"/>
                <w:szCs w:val="24"/>
              </w:rPr>
              <w:t xml:space="preserve">Write 2-3 sentences about what characteristics a dog must have to become a search and rescue dog (most were talked about on the video we watched yesterday). </w:t>
            </w:r>
            <w:r w:rsidR="0016763F" w:rsidRPr="00BD76ED">
              <w:rPr>
                <w:rFonts w:ascii="Times New Roman" w:eastAsia="Times New Roman" w:hAnsi="Times New Roman"/>
                <w:sz w:val="24"/>
                <w:szCs w:val="24"/>
              </w:rPr>
              <w:t>Discuss the students</w:t>
            </w:r>
            <w:r w:rsidR="00224E03" w:rsidRPr="00BD76ED">
              <w:rPr>
                <w:rFonts w:ascii="Times New Roman" w:eastAsia="Times New Roman" w:hAnsi="Times New Roman"/>
                <w:sz w:val="24"/>
                <w:szCs w:val="24"/>
              </w:rPr>
              <w:t>’</w:t>
            </w:r>
            <w:r w:rsidR="0016763F" w:rsidRPr="00BD76ED">
              <w:rPr>
                <w:rFonts w:ascii="Times New Roman" w:eastAsia="Times New Roman" w:hAnsi="Times New Roman"/>
                <w:sz w:val="24"/>
                <w:szCs w:val="24"/>
              </w:rPr>
              <w:t xml:space="preserve"> answers as class. </w:t>
            </w:r>
          </w:p>
          <w:p w14:paraId="0B386C39" w14:textId="2ACAC9A6" w:rsidR="008D46DB" w:rsidRDefault="0016763F" w:rsidP="008D46DB">
            <w:pPr>
              <w:spacing w:before="120" w:after="120"/>
              <w:rPr>
                <w:rFonts w:ascii="Times New Roman" w:eastAsia="Times New Roman" w:hAnsi="Times New Roman"/>
                <w:i/>
                <w:sz w:val="24"/>
                <w:szCs w:val="24"/>
              </w:rPr>
            </w:pPr>
            <w:r w:rsidRPr="00BD76ED">
              <w:rPr>
                <w:rFonts w:ascii="Times New Roman" w:eastAsia="Times New Roman" w:hAnsi="Times New Roman"/>
                <w:sz w:val="24"/>
                <w:szCs w:val="24"/>
              </w:rPr>
              <w:t xml:space="preserve">Say: </w:t>
            </w:r>
            <w:r w:rsidRPr="00BD76ED">
              <w:rPr>
                <w:rFonts w:ascii="Times New Roman" w:eastAsia="Times New Roman" w:hAnsi="Times New Roman"/>
                <w:i/>
                <w:sz w:val="24"/>
                <w:szCs w:val="24"/>
              </w:rPr>
              <w:t>I am going to pass out your dog cards. Each group will have a different search and rescue dog.</w:t>
            </w:r>
            <w:r w:rsidRPr="00BD76ED">
              <w:rPr>
                <w:rFonts w:ascii="Times New Roman" w:eastAsia="Times New Roman" w:hAnsi="Times New Roman"/>
                <w:sz w:val="24"/>
                <w:szCs w:val="24"/>
              </w:rPr>
              <w:t xml:space="preserve"> The groups need to consist of 2-3 students, more than that and it will be too easy for one person not to partake in the project. </w:t>
            </w:r>
            <w:r w:rsidR="004D725D" w:rsidRPr="00BD76ED">
              <w:rPr>
                <w:rFonts w:ascii="Times New Roman" w:eastAsia="Times New Roman" w:hAnsi="Times New Roman"/>
                <w:i/>
                <w:sz w:val="24"/>
                <w:szCs w:val="24"/>
              </w:rPr>
              <w:t xml:space="preserve">Read over your dog card </w:t>
            </w:r>
            <w:r w:rsidRPr="00BD76ED">
              <w:rPr>
                <w:rFonts w:ascii="Times New Roman" w:eastAsia="Times New Roman" w:hAnsi="Times New Roman"/>
                <w:i/>
                <w:sz w:val="24"/>
                <w:szCs w:val="24"/>
              </w:rPr>
              <w:t>and as a group discuss what types of things you need to research</w:t>
            </w:r>
            <w:r w:rsidR="008D46DB" w:rsidRPr="00BD76ED">
              <w:rPr>
                <w:rFonts w:ascii="Times New Roman" w:eastAsia="Times New Roman" w:hAnsi="Times New Roman"/>
                <w:i/>
                <w:sz w:val="24"/>
                <w:szCs w:val="24"/>
              </w:rPr>
              <w:t>.</w:t>
            </w:r>
            <w:r w:rsidRPr="00BD76ED">
              <w:rPr>
                <w:rFonts w:ascii="Times New Roman" w:eastAsia="Times New Roman" w:hAnsi="Times New Roman"/>
                <w:i/>
                <w:sz w:val="24"/>
                <w:szCs w:val="24"/>
              </w:rPr>
              <w:t xml:space="preserve"> When researching</w:t>
            </w:r>
            <w:ins w:id="1" w:author="Joe" w:date="2015-02-28T18:29:00Z">
              <w:r w:rsidR="00B0062E" w:rsidRPr="00BD76ED">
                <w:rPr>
                  <w:rFonts w:ascii="Times New Roman" w:eastAsia="Times New Roman" w:hAnsi="Times New Roman"/>
                  <w:i/>
                  <w:sz w:val="24"/>
                  <w:szCs w:val="24"/>
                </w:rPr>
                <w:t>,</w:t>
              </w:r>
            </w:ins>
            <w:r w:rsidRPr="00BD76ED">
              <w:rPr>
                <w:rFonts w:ascii="Times New Roman" w:eastAsia="Times New Roman" w:hAnsi="Times New Roman"/>
                <w:i/>
                <w:sz w:val="24"/>
                <w:szCs w:val="24"/>
              </w:rPr>
              <w:t xml:space="preserve"> you need to find out if your dog is a dog that would wear a pack or does not like wearing packs, does your dog have thick fur, what size is your dog</w:t>
            </w:r>
            <w:r w:rsidR="00224E03" w:rsidRPr="00BD76ED">
              <w:rPr>
                <w:rFonts w:ascii="Times New Roman" w:eastAsia="Times New Roman" w:hAnsi="Times New Roman"/>
                <w:i/>
                <w:sz w:val="24"/>
                <w:szCs w:val="24"/>
              </w:rPr>
              <w:t>,</w:t>
            </w:r>
            <w:r w:rsidRPr="00BD76ED">
              <w:rPr>
                <w:rFonts w:ascii="Times New Roman" w:eastAsia="Times New Roman" w:hAnsi="Times New Roman"/>
                <w:i/>
                <w:sz w:val="24"/>
                <w:szCs w:val="24"/>
              </w:rPr>
              <w:t xml:space="preserve"> </w:t>
            </w:r>
            <w:r w:rsidR="00EA4247" w:rsidRPr="00BD76ED">
              <w:rPr>
                <w:rFonts w:ascii="Times New Roman" w:eastAsia="Times New Roman" w:hAnsi="Times New Roman"/>
                <w:i/>
                <w:sz w:val="24"/>
                <w:szCs w:val="24"/>
              </w:rPr>
              <w:t xml:space="preserve">what is the temperature at the disaster location, is your dog a dog that needs to stay on a leash during the mission, </w:t>
            </w:r>
            <w:proofErr w:type="spellStart"/>
            <w:r w:rsidRPr="00BD76ED">
              <w:rPr>
                <w:rFonts w:ascii="Times New Roman" w:eastAsia="Times New Roman" w:hAnsi="Times New Roman"/>
                <w:i/>
                <w:sz w:val="24"/>
                <w:szCs w:val="24"/>
              </w:rPr>
              <w:t>etc</w:t>
            </w:r>
            <w:proofErr w:type="spellEnd"/>
            <w:r w:rsidR="00EA4247">
              <w:rPr>
                <w:rFonts w:ascii="Times New Roman" w:eastAsia="Times New Roman" w:hAnsi="Times New Roman"/>
                <w:sz w:val="24"/>
                <w:szCs w:val="24"/>
              </w:rPr>
              <w:t xml:space="preserve"> </w:t>
            </w:r>
            <w:r w:rsidR="00EA4247" w:rsidRPr="00BD76ED">
              <w:rPr>
                <w:rFonts w:ascii="Times New Roman" w:eastAsia="Times New Roman" w:hAnsi="Times New Roman"/>
                <w:sz w:val="24"/>
                <w:szCs w:val="24"/>
              </w:rPr>
              <w:t>(emphasize that students need to find out if the their breed of dog is typically on or off leash during a rescue mission, for example most hounds are dogs that have to be on lead)</w:t>
            </w:r>
            <w:r w:rsidRPr="00BD76ED">
              <w:rPr>
                <w:rFonts w:ascii="Times New Roman" w:eastAsia="Times New Roman" w:hAnsi="Times New Roman"/>
                <w:sz w:val="24"/>
                <w:szCs w:val="24"/>
              </w:rPr>
              <w:t>.</w:t>
            </w:r>
            <w:r w:rsidR="008D46DB" w:rsidRPr="0016763F">
              <w:rPr>
                <w:rFonts w:ascii="Times New Roman" w:eastAsia="Times New Roman" w:hAnsi="Times New Roman"/>
                <w:sz w:val="24"/>
                <w:szCs w:val="24"/>
              </w:rPr>
              <w:t xml:space="preserve"> </w:t>
            </w:r>
            <w:r w:rsidRPr="00BD76ED">
              <w:rPr>
                <w:rFonts w:ascii="Times New Roman" w:eastAsia="Times New Roman" w:hAnsi="Times New Roman"/>
                <w:i/>
                <w:sz w:val="24"/>
                <w:szCs w:val="24"/>
              </w:rPr>
              <w:t>You need to consider the scenario your dog is working in to determine what sensors we need. Yesterday we discussed some sensors. Someone raise their hand and tell me a sensor and what it helps to measure.</w:t>
            </w:r>
            <w:r>
              <w:rPr>
                <w:rFonts w:ascii="Times New Roman" w:eastAsia="Times New Roman" w:hAnsi="Times New Roman"/>
                <w:sz w:val="24"/>
                <w:szCs w:val="24"/>
              </w:rPr>
              <w:t xml:space="preserve"> </w:t>
            </w:r>
            <w:r w:rsidRPr="00BD76ED">
              <w:rPr>
                <w:rFonts w:ascii="Times New Roman" w:eastAsia="Times New Roman" w:hAnsi="Times New Roman"/>
                <w:sz w:val="24"/>
                <w:szCs w:val="24"/>
              </w:rPr>
              <w:t xml:space="preserve">Discuss. </w:t>
            </w:r>
            <w:r w:rsidR="00042B5C" w:rsidRPr="00BD76ED">
              <w:rPr>
                <w:rFonts w:ascii="Times New Roman" w:eastAsia="Times New Roman" w:hAnsi="Times New Roman"/>
                <w:sz w:val="24"/>
                <w:szCs w:val="24"/>
              </w:rPr>
              <w:t>After the discussion hand out the rubrics for the project and explain the rubrics, this way students will know the required number of sensors</w:t>
            </w:r>
            <w:r w:rsidR="00042B5C" w:rsidRPr="00BD76ED">
              <w:rPr>
                <w:rFonts w:ascii="Times New Roman" w:eastAsia="Times New Roman" w:hAnsi="Times New Roman"/>
                <w:i/>
                <w:sz w:val="24"/>
                <w:szCs w:val="24"/>
              </w:rPr>
              <w:t xml:space="preserve">. </w:t>
            </w:r>
            <w:r w:rsidR="00BB0E08" w:rsidRPr="00BD76ED">
              <w:rPr>
                <w:rFonts w:ascii="Times New Roman" w:eastAsia="Times New Roman" w:hAnsi="Times New Roman"/>
                <w:i/>
                <w:sz w:val="24"/>
                <w:szCs w:val="24"/>
              </w:rPr>
              <w:t>As you research w</w:t>
            </w:r>
            <w:r w:rsidR="008D46DB" w:rsidRPr="00BD76ED">
              <w:rPr>
                <w:rFonts w:ascii="Times New Roman" w:eastAsia="Times New Roman" w:hAnsi="Times New Roman"/>
                <w:i/>
                <w:sz w:val="24"/>
                <w:szCs w:val="24"/>
              </w:rPr>
              <w:t xml:space="preserve">rite down the sensors in your journal. Will your dog be wearing something more like a backpack or a device on a collar? Think about the size of the dog, the location, and your rescue </w:t>
            </w:r>
            <w:r w:rsidR="008D46DB" w:rsidRPr="00BD76ED">
              <w:rPr>
                <w:rFonts w:ascii="Times New Roman" w:eastAsia="Times New Roman" w:hAnsi="Times New Roman"/>
                <w:i/>
                <w:sz w:val="24"/>
                <w:szCs w:val="24"/>
              </w:rPr>
              <w:lastRenderedPageBreak/>
              <w:t>scenario.</w:t>
            </w:r>
            <w:r w:rsidR="008D46DB" w:rsidRPr="0016763F">
              <w:rPr>
                <w:rFonts w:ascii="Times New Roman" w:eastAsia="Times New Roman" w:hAnsi="Times New Roman"/>
                <w:sz w:val="24"/>
                <w:szCs w:val="24"/>
              </w:rPr>
              <w:t xml:space="preserve">  Have students discuss and brainstorm ideas for the next 10-15 minutes depending on their level of discussion. </w:t>
            </w:r>
          </w:p>
          <w:p w14:paraId="0E9C7CBC" w14:textId="729E46E1" w:rsidR="008D46DB" w:rsidRDefault="008D46DB" w:rsidP="008D46DB">
            <w:pPr>
              <w:spacing w:before="120" w:after="120"/>
              <w:rPr>
                <w:rFonts w:ascii="Times New Roman" w:eastAsia="Times New Roman" w:hAnsi="Times New Roman"/>
                <w:i/>
                <w:sz w:val="24"/>
                <w:szCs w:val="24"/>
              </w:rPr>
            </w:pPr>
            <w:r w:rsidRPr="00BD76ED">
              <w:rPr>
                <w:rFonts w:ascii="Times New Roman" w:eastAsia="Times New Roman" w:hAnsi="Times New Roman"/>
                <w:sz w:val="24"/>
                <w:szCs w:val="24"/>
              </w:rPr>
              <w:t>Say:</w:t>
            </w:r>
            <w:r>
              <w:rPr>
                <w:rFonts w:ascii="Times New Roman" w:eastAsia="Times New Roman" w:hAnsi="Times New Roman"/>
                <w:b/>
                <w:sz w:val="24"/>
                <w:szCs w:val="24"/>
              </w:rPr>
              <w:t xml:space="preserve"> </w:t>
            </w:r>
            <w:r w:rsidRPr="00580B3B">
              <w:rPr>
                <w:rFonts w:ascii="Times New Roman" w:eastAsia="Times New Roman" w:hAnsi="Times New Roman"/>
                <w:i/>
                <w:sz w:val="24"/>
                <w:szCs w:val="24"/>
              </w:rPr>
              <w:t>As a group</w:t>
            </w:r>
            <w:r w:rsidR="00224E03" w:rsidRPr="00580B3B">
              <w:rPr>
                <w:rFonts w:ascii="Times New Roman" w:eastAsia="Times New Roman" w:hAnsi="Times New Roman"/>
                <w:i/>
                <w:sz w:val="24"/>
                <w:szCs w:val="24"/>
              </w:rPr>
              <w:t>,</w:t>
            </w:r>
            <w:r w:rsidRPr="00580B3B">
              <w:rPr>
                <w:rFonts w:ascii="Times New Roman" w:eastAsia="Times New Roman" w:hAnsi="Times New Roman"/>
                <w:i/>
                <w:sz w:val="24"/>
                <w:szCs w:val="24"/>
              </w:rPr>
              <w:t xml:space="preserve"> go to the computers and research different types of sensors. If you want a camera or a microphone</w:t>
            </w:r>
            <w:r w:rsidR="00224E03" w:rsidRPr="00580B3B">
              <w:rPr>
                <w:rFonts w:ascii="Times New Roman" w:eastAsia="Times New Roman" w:hAnsi="Times New Roman"/>
                <w:i/>
                <w:sz w:val="24"/>
                <w:szCs w:val="24"/>
              </w:rPr>
              <w:t>,</w:t>
            </w:r>
            <w:r w:rsidRPr="00580B3B">
              <w:rPr>
                <w:rFonts w:ascii="Times New Roman" w:eastAsia="Times New Roman" w:hAnsi="Times New Roman"/>
                <w:i/>
                <w:sz w:val="24"/>
                <w:szCs w:val="24"/>
              </w:rPr>
              <w:t xml:space="preserve"> what type? Do you have a GPS sensor? An </w:t>
            </w:r>
            <w:r w:rsidR="00B0062E" w:rsidRPr="00580B3B">
              <w:rPr>
                <w:rFonts w:ascii="Times New Roman" w:eastAsia="Times New Roman" w:hAnsi="Times New Roman"/>
                <w:i/>
                <w:sz w:val="24"/>
                <w:szCs w:val="24"/>
              </w:rPr>
              <w:t>accelerometer</w:t>
            </w:r>
            <w:r w:rsidRPr="00580B3B">
              <w:rPr>
                <w:rFonts w:ascii="Times New Roman" w:eastAsia="Times New Roman" w:hAnsi="Times New Roman"/>
                <w:i/>
                <w:sz w:val="24"/>
                <w:szCs w:val="24"/>
              </w:rPr>
              <w:t xml:space="preserve">? A hydration sensor? As a group create a </w:t>
            </w:r>
            <w:r w:rsidR="00EA4247" w:rsidRPr="00580B3B">
              <w:rPr>
                <w:rFonts w:ascii="Times New Roman" w:eastAsia="Times New Roman" w:hAnsi="Times New Roman"/>
                <w:i/>
                <w:sz w:val="24"/>
                <w:szCs w:val="24"/>
              </w:rPr>
              <w:t xml:space="preserve">Word document with </w:t>
            </w:r>
            <w:r w:rsidR="00B0062E" w:rsidRPr="00580B3B">
              <w:rPr>
                <w:rFonts w:ascii="Times New Roman" w:eastAsia="Times New Roman" w:hAnsi="Times New Roman"/>
                <w:i/>
                <w:sz w:val="24"/>
                <w:szCs w:val="24"/>
              </w:rPr>
              <w:t xml:space="preserve">a </w:t>
            </w:r>
            <w:r w:rsidR="00EA4247" w:rsidRPr="00580B3B">
              <w:rPr>
                <w:rFonts w:ascii="Times New Roman" w:eastAsia="Times New Roman" w:hAnsi="Times New Roman"/>
                <w:i/>
                <w:sz w:val="24"/>
                <w:szCs w:val="24"/>
              </w:rPr>
              <w:t>picture</w:t>
            </w:r>
            <w:r w:rsidRPr="00580B3B">
              <w:rPr>
                <w:rFonts w:ascii="Times New Roman" w:eastAsia="Times New Roman" w:hAnsi="Times New Roman"/>
                <w:i/>
                <w:sz w:val="24"/>
                <w:szCs w:val="24"/>
              </w:rPr>
              <w:t xml:space="preserve"> </w:t>
            </w:r>
            <w:r w:rsidR="00995AAF" w:rsidRPr="00580B3B">
              <w:rPr>
                <w:rFonts w:ascii="Times New Roman" w:eastAsia="Times New Roman" w:hAnsi="Times New Roman"/>
                <w:i/>
                <w:sz w:val="24"/>
                <w:szCs w:val="24"/>
              </w:rPr>
              <w:t xml:space="preserve">of </w:t>
            </w:r>
            <w:r w:rsidRPr="00580B3B">
              <w:rPr>
                <w:rFonts w:ascii="Times New Roman" w:eastAsia="Times New Roman" w:hAnsi="Times New Roman"/>
                <w:i/>
                <w:sz w:val="24"/>
                <w:szCs w:val="24"/>
              </w:rPr>
              <w:t>each sensor</w:t>
            </w:r>
            <w:r w:rsidR="00B0062E" w:rsidRPr="00580B3B">
              <w:rPr>
                <w:rFonts w:ascii="Times New Roman" w:eastAsia="Times New Roman" w:hAnsi="Times New Roman"/>
                <w:i/>
                <w:sz w:val="24"/>
                <w:szCs w:val="24"/>
              </w:rPr>
              <w:t>,</w:t>
            </w:r>
            <w:r w:rsidR="00995AAF" w:rsidRPr="00580B3B">
              <w:rPr>
                <w:rFonts w:ascii="Times New Roman" w:eastAsia="Times New Roman" w:hAnsi="Times New Roman"/>
                <w:i/>
                <w:sz w:val="24"/>
                <w:szCs w:val="24"/>
              </w:rPr>
              <w:t xml:space="preserve"> </w:t>
            </w:r>
            <w:r w:rsidR="00B0062E" w:rsidRPr="00580B3B">
              <w:rPr>
                <w:rFonts w:ascii="Times New Roman" w:eastAsia="Times New Roman" w:hAnsi="Times New Roman"/>
                <w:i/>
                <w:sz w:val="24"/>
                <w:szCs w:val="24"/>
              </w:rPr>
              <w:t xml:space="preserve">the </w:t>
            </w:r>
            <w:r w:rsidR="00995AAF" w:rsidRPr="00580B3B">
              <w:rPr>
                <w:rFonts w:ascii="Times New Roman" w:eastAsia="Times New Roman" w:hAnsi="Times New Roman"/>
                <w:i/>
                <w:sz w:val="24"/>
                <w:szCs w:val="24"/>
              </w:rPr>
              <w:t xml:space="preserve">name of the sensor </w:t>
            </w:r>
            <w:r w:rsidR="00B0062E" w:rsidRPr="00580B3B">
              <w:rPr>
                <w:rFonts w:ascii="Times New Roman" w:eastAsia="Times New Roman" w:hAnsi="Times New Roman"/>
                <w:i/>
                <w:sz w:val="24"/>
                <w:szCs w:val="24"/>
              </w:rPr>
              <w:t>(</w:t>
            </w:r>
            <w:r w:rsidR="00995AAF" w:rsidRPr="00580B3B">
              <w:rPr>
                <w:rFonts w:ascii="Times New Roman" w:eastAsia="Times New Roman" w:hAnsi="Times New Roman"/>
                <w:i/>
                <w:sz w:val="24"/>
                <w:szCs w:val="24"/>
              </w:rPr>
              <w:t xml:space="preserve">next to </w:t>
            </w:r>
            <w:r w:rsidR="00B0062E" w:rsidRPr="00580B3B">
              <w:rPr>
                <w:rFonts w:ascii="Times New Roman" w:eastAsia="Times New Roman" w:hAnsi="Times New Roman"/>
                <w:i/>
                <w:sz w:val="24"/>
                <w:szCs w:val="24"/>
              </w:rPr>
              <w:t xml:space="preserve">its </w:t>
            </w:r>
            <w:r w:rsidR="00995AAF" w:rsidRPr="00580B3B">
              <w:rPr>
                <w:rFonts w:ascii="Times New Roman" w:eastAsia="Times New Roman" w:hAnsi="Times New Roman"/>
                <w:i/>
                <w:sz w:val="24"/>
                <w:szCs w:val="24"/>
              </w:rPr>
              <w:t>picture</w:t>
            </w:r>
            <w:r w:rsidR="00B0062E" w:rsidRPr="00580B3B">
              <w:rPr>
                <w:rFonts w:ascii="Times New Roman" w:eastAsia="Times New Roman" w:hAnsi="Times New Roman"/>
                <w:i/>
                <w:sz w:val="24"/>
                <w:szCs w:val="24"/>
              </w:rPr>
              <w:t>),</w:t>
            </w:r>
            <w:r w:rsidR="00995AAF" w:rsidRPr="00580B3B">
              <w:rPr>
                <w:rFonts w:ascii="Times New Roman" w:eastAsia="Times New Roman" w:hAnsi="Times New Roman"/>
                <w:i/>
                <w:sz w:val="24"/>
                <w:szCs w:val="24"/>
              </w:rPr>
              <w:t xml:space="preserve"> and what the sensor is sensing</w:t>
            </w:r>
            <w:r w:rsidR="00B0062E">
              <w:rPr>
                <w:rFonts w:ascii="Times New Roman" w:eastAsia="Times New Roman" w:hAnsi="Times New Roman"/>
                <w:sz w:val="24"/>
                <w:szCs w:val="24"/>
              </w:rPr>
              <w:t xml:space="preserve"> </w:t>
            </w:r>
            <w:r w:rsidR="00995AAF" w:rsidRPr="00580B3B">
              <w:rPr>
                <w:rFonts w:ascii="Times New Roman" w:eastAsia="Times New Roman" w:hAnsi="Times New Roman"/>
                <w:sz w:val="24"/>
                <w:szCs w:val="24"/>
              </w:rPr>
              <w:t>(have a way for the students to turn this in so that the teacher can print the pictures for each group out, possibly the school shared drive or Edmodo)</w:t>
            </w:r>
            <w:r w:rsidRPr="00580B3B">
              <w:rPr>
                <w:rFonts w:ascii="Times New Roman" w:eastAsia="Times New Roman" w:hAnsi="Times New Roman"/>
                <w:sz w:val="24"/>
                <w:szCs w:val="24"/>
              </w:rPr>
              <w:t>.</w:t>
            </w:r>
            <w:r>
              <w:rPr>
                <w:rFonts w:ascii="Times New Roman" w:eastAsia="Times New Roman" w:hAnsi="Times New Roman"/>
                <w:sz w:val="24"/>
                <w:szCs w:val="24"/>
              </w:rPr>
              <w:t xml:space="preserve"> </w:t>
            </w:r>
            <w:r w:rsidR="00995AAF" w:rsidRPr="00580B3B">
              <w:rPr>
                <w:rFonts w:ascii="Times New Roman" w:eastAsia="Times New Roman" w:hAnsi="Times New Roman"/>
                <w:i/>
                <w:sz w:val="24"/>
                <w:szCs w:val="24"/>
              </w:rPr>
              <w:t>Also include pictures</w:t>
            </w:r>
            <w:r w:rsidRPr="00580B3B">
              <w:rPr>
                <w:rFonts w:ascii="Times New Roman" w:eastAsia="Times New Roman" w:hAnsi="Times New Roman"/>
                <w:i/>
                <w:sz w:val="24"/>
                <w:szCs w:val="24"/>
              </w:rPr>
              <w:t xml:space="preserve"> </w:t>
            </w:r>
            <w:r w:rsidR="00995AAF" w:rsidRPr="00580B3B">
              <w:rPr>
                <w:rFonts w:ascii="Times New Roman" w:eastAsia="Times New Roman" w:hAnsi="Times New Roman"/>
                <w:i/>
                <w:sz w:val="24"/>
                <w:szCs w:val="24"/>
              </w:rPr>
              <w:t>of</w:t>
            </w:r>
            <w:r w:rsidRPr="00580B3B">
              <w:rPr>
                <w:rFonts w:ascii="Times New Roman" w:eastAsia="Times New Roman" w:hAnsi="Times New Roman"/>
                <w:i/>
                <w:sz w:val="24"/>
                <w:szCs w:val="24"/>
              </w:rPr>
              <w:t xml:space="preserve"> how you are going to house these sensors; will your sensors be part of a dog collar, a harness or a backpack</w:t>
            </w:r>
            <w:r w:rsidR="00995AAF" w:rsidRPr="00580B3B">
              <w:rPr>
                <w:rFonts w:ascii="Times New Roman" w:eastAsia="Times New Roman" w:hAnsi="Times New Roman"/>
                <w:i/>
                <w:sz w:val="24"/>
                <w:szCs w:val="24"/>
              </w:rPr>
              <w:t>?</w:t>
            </w:r>
            <w:r w:rsidRPr="00580B3B">
              <w:rPr>
                <w:rFonts w:ascii="Times New Roman" w:eastAsia="Times New Roman" w:hAnsi="Times New Roman"/>
                <w:i/>
                <w:sz w:val="24"/>
                <w:szCs w:val="24"/>
              </w:rPr>
              <w:t xml:space="preserve"> Remember you need to consider the environment that the dog will be in and choose a system that will meet the dog’s needs. </w:t>
            </w:r>
            <w:r w:rsidRPr="00580B3B">
              <w:rPr>
                <w:rFonts w:ascii="Times New Roman" w:eastAsia="Times New Roman" w:hAnsi="Times New Roman"/>
                <w:sz w:val="24"/>
                <w:szCs w:val="24"/>
              </w:rPr>
              <w:t xml:space="preserve">Have this information posted on the board and Edmodo </w:t>
            </w:r>
            <w:r w:rsidR="00995AAF" w:rsidRPr="00580B3B">
              <w:rPr>
                <w:rFonts w:ascii="Times New Roman" w:eastAsia="Times New Roman" w:hAnsi="Times New Roman"/>
                <w:sz w:val="24"/>
                <w:szCs w:val="24"/>
              </w:rPr>
              <w:t xml:space="preserve">(if using) </w:t>
            </w:r>
            <w:r w:rsidRPr="00580B3B">
              <w:rPr>
                <w:rFonts w:ascii="Times New Roman" w:eastAsia="Times New Roman" w:hAnsi="Times New Roman"/>
                <w:sz w:val="24"/>
                <w:szCs w:val="24"/>
              </w:rPr>
              <w:t>so that students can easily refer to it. Students will work in groups for the remainder of class.</w:t>
            </w:r>
            <w:r w:rsidR="00995AAF" w:rsidRPr="00580B3B">
              <w:rPr>
                <w:rFonts w:ascii="Times New Roman" w:eastAsia="Times New Roman" w:hAnsi="Times New Roman"/>
                <w:sz w:val="24"/>
                <w:szCs w:val="24"/>
              </w:rPr>
              <w:t xml:space="preserve"> Some groups may have trouble with researching, help students refer back to their dog card to make sure the sensors they are selecting will work in the location of the disaster and the specific dog breed.</w:t>
            </w:r>
            <w:r w:rsidR="00995AAF">
              <w:rPr>
                <w:rFonts w:ascii="Times New Roman" w:eastAsia="Times New Roman" w:hAnsi="Times New Roman"/>
                <w:i/>
                <w:sz w:val="24"/>
                <w:szCs w:val="24"/>
              </w:rPr>
              <w:t xml:space="preserve"> </w:t>
            </w:r>
            <w:r>
              <w:rPr>
                <w:rFonts w:ascii="Times New Roman" w:eastAsia="Times New Roman" w:hAnsi="Times New Roman"/>
                <w:i/>
                <w:sz w:val="24"/>
                <w:szCs w:val="24"/>
              </w:rPr>
              <w:t xml:space="preserve"> </w:t>
            </w:r>
          </w:p>
          <w:p w14:paraId="2469EA5A" w14:textId="77777777" w:rsidR="008D46DB" w:rsidRDefault="008D46DB" w:rsidP="008D46DB">
            <w:pPr>
              <w:spacing w:before="120" w:after="120"/>
              <w:rPr>
                <w:rFonts w:ascii="Times New Roman" w:eastAsia="Times New Roman" w:hAnsi="Times New Roman"/>
                <w:i/>
                <w:sz w:val="24"/>
                <w:szCs w:val="24"/>
              </w:rPr>
            </w:pPr>
          </w:p>
          <w:p w14:paraId="0E503F10" w14:textId="77777777" w:rsidR="00BB0E08" w:rsidRDefault="008D46DB" w:rsidP="008D46DB">
            <w:pPr>
              <w:spacing w:before="120" w:after="120"/>
              <w:rPr>
                <w:rFonts w:ascii="Times New Roman" w:eastAsia="Times New Roman" w:hAnsi="Times New Roman"/>
                <w:b/>
                <w:sz w:val="24"/>
                <w:szCs w:val="24"/>
                <w:u w:val="single"/>
              </w:rPr>
            </w:pPr>
            <w:r>
              <w:rPr>
                <w:rFonts w:ascii="Times New Roman" w:eastAsia="Times New Roman" w:hAnsi="Times New Roman"/>
                <w:b/>
                <w:sz w:val="24"/>
                <w:szCs w:val="24"/>
                <w:u w:val="single"/>
              </w:rPr>
              <w:t>Day 3</w:t>
            </w:r>
          </w:p>
          <w:p w14:paraId="667A7955" w14:textId="735C7F00" w:rsidR="00BB0E08" w:rsidRPr="00BD76ED" w:rsidRDefault="008D46DB" w:rsidP="008D46DB">
            <w:pPr>
              <w:spacing w:before="120" w:after="120"/>
              <w:rPr>
                <w:rFonts w:ascii="Times New Roman" w:eastAsia="Times New Roman" w:hAnsi="Times New Roman"/>
                <w:sz w:val="24"/>
                <w:szCs w:val="24"/>
              </w:rPr>
            </w:pPr>
            <w:r w:rsidRPr="00BD76ED">
              <w:rPr>
                <w:rFonts w:ascii="Times New Roman" w:eastAsia="Times New Roman" w:hAnsi="Times New Roman"/>
                <w:sz w:val="24"/>
                <w:szCs w:val="24"/>
              </w:rPr>
              <w:t>Warm-up</w:t>
            </w:r>
            <w:r w:rsidR="00BD76ED">
              <w:rPr>
                <w:rFonts w:ascii="Times New Roman" w:eastAsia="Times New Roman" w:hAnsi="Times New Roman"/>
                <w:sz w:val="24"/>
                <w:szCs w:val="24"/>
              </w:rPr>
              <w:t xml:space="preserve">: </w:t>
            </w:r>
            <w:r w:rsidRPr="00BD76ED">
              <w:rPr>
                <w:rFonts w:ascii="Times New Roman" w:eastAsia="Times New Roman" w:hAnsi="Times New Roman"/>
                <w:i/>
                <w:sz w:val="24"/>
                <w:szCs w:val="24"/>
              </w:rPr>
              <w:t>Write down three things that you need to consider in the design of your product. How can these things a</w:t>
            </w:r>
            <w:r w:rsidR="00F438DF" w:rsidRPr="00BD76ED">
              <w:rPr>
                <w:rFonts w:ascii="Times New Roman" w:eastAsia="Times New Roman" w:hAnsi="Times New Roman"/>
                <w:i/>
                <w:sz w:val="24"/>
                <w:szCs w:val="24"/>
              </w:rPr>
              <w:t xml:space="preserve">ffect the dog’s rescue mission? </w:t>
            </w:r>
          </w:p>
          <w:p w14:paraId="038DAC17" w14:textId="5C34E687" w:rsidR="00F438DF" w:rsidRPr="00BB0E08" w:rsidRDefault="00BB0E08" w:rsidP="008D46DB">
            <w:pPr>
              <w:spacing w:before="120" w:after="120"/>
              <w:rPr>
                <w:rFonts w:ascii="Times New Roman" w:eastAsia="Times New Roman" w:hAnsi="Times New Roman"/>
                <w:sz w:val="24"/>
                <w:szCs w:val="24"/>
              </w:rPr>
            </w:pPr>
            <w:r w:rsidRPr="00BD76ED">
              <w:rPr>
                <w:rFonts w:ascii="Times New Roman" w:eastAsia="Times New Roman" w:hAnsi="Times New Roman"/>
                <w:sz w:val="24"/>
                <w:szCs w:val="24"/>
              </w:rPr>
              <w:t>Say:</w:t>
            </w:r>
            <w:r>
              <w:rPr>
                <w:rFonts w:ascii="Times New Roman" w:eastAsia="Times New Roman" w:hAnsi="Times New Roman"/>
                <w:b/>
                <w:sz w:val="24"/>
                <w:szCs w:val="24"/>
              </w:rPr>
              <w:t xml:space="preserve"> </w:t>
            </w:r>
            <w:r>
              <w:rPr>
                <w:rFonts w:ascii="Times New Roman" w:eastAsia="Times New Roman" w:hAnsi="Times New Roman"/>
                <w:sz w:val="24"/>
                <w:szCs w:val="24"/>
              </w:rPr>
              <w:t xml:space="preserve"> </w:t>
            </w:r>
            <w:r w:rsidRPr="00561DC8">
              <w:rPr>
                <w:rFonts w:ascii="Times New Roman" w:eastAsia="Times New Roman" w:hAnsi="Times New Roman"/>
                <w:i/>
                <w:sz w:val="24"/>
                <w:szCs w:val="24"/>
              </w:rPr>
              <w:t xml:space="preserve">Today you need to finish the </w:t>
            </w:r>
            <w:r w:rsidR="00995AAF" w:rsidRPr="00561DC8">
              <w:rPr>
                <w:rFonts w:ascii="Times New Roman" w:eastAsia="Times New Roman" w:hAnsi="Times New Roman"/>
                <w:i/>
                <w:sz w:val="24"/>
                <w:szCs w:val="24"/>
              </w:rPr>
              <w:t xml:space="preserve">Word document </w:t>
            </w:r>
            <w:r w:rsidRPr="00561DC8">
              <w:rPr>
                <w:rFonts w:ascii="Times New Roman" w:eastAsia="Times New Roman" w:hAnsi="Times New Roman"/>
                <w:i/>
                <w:sz w:val="24"/>
                <w:szCs w:val="24"/>
              </w:rPr>
              <w:t>with the sensors you have decided to use. Once you finish that</w:t>
            </w:r>
            <w:r w:rsidR="00A42CEB" w:rsidRPr="00561DC8">
              <w:rPr>
                <w:rFonts w:ascii="Times New Roman" w:eastAsia="Times New Roman" w:hAnsi="Times New Roman"/>
                <w:i/>
                <w:sz w:val="24"/>
                <w:szCs w:val="24"/>
              </w:rPr>
              <w:t>,</w:t>
            </w:r>
            <w:r w:rsidRPr="00561DC8">
              <w:rPr>
                <w:rFonts w:ascii="Times New Roman" w:eastAsia="Times New Roman" w:hAnsi="Times New Roman"/>
                <w:i/>
                <w:sz w:val="24"/>
                <w:szCs w:val="24"/>
              </w:rPr>
              <w:t xml:space="preserve"> I have printed out dogs that are similar to your S&amp;R dog. </w:t>
            </w:r>
            <w:r w:rsidRPr="00561DC8">
              <w:rPr>
                <w:rFonts w:ascii="Times New Roman" w:eastAsia="Times New Roman" w:hAnsi="Times New Roman"/>
                <w:sz w:val="24"/>
                <w:szCs w:val="24"/>
              </w:rPr>
              <w:t>Show the students the different dog coloring pages.</w:t>
            </w:r>
            <w:r>
              <w:rPr>
                <w:rFonts w:ascii="Times New Roman" w:eastAsia="Times New Roman" w:hAnsi="Times New Roman"/>
                <w:sz w:val="24"/>
                <w:szCs w:val="24"/>
              </w:rPr>
              <w:t xml:space="preserve"> </w:t>
            </w:r>
            <w:r w:rsidRPr="00561DC8">
              <w:rPr>
                <w:rFonts w:ascii="Times New Roman" w:eastAsia="Times New Roman" w:hAnsi="Times New Roman"/>
                <w:i/>
                <w:sz w:val="24"/>
                <w:szCs w:val="24"/>
              </w:rPr>
              <w:t xml:space="preserve">On these pages you are going to have to draw the sensor system that you are designing, so if you are designing a coat for your dog with sensors attached to the coat, draw the coat, draw the sensors and label each sensor on the dog, this will help when drawing your template tomorrow. </w:t>
            </w:r>
            <w:r w:rsidRPr="00561DC8">
              <w:rPr>
                <w:rFonts w:ascii="Times New Roman" w:eastAsia="Times New Roman" w:hAnsi="Times New Roman"/>
                <w:sz w:val="24"/>
                <w:szCs w:val="24"/>
              </w:rPr>
              <w:t xml:space="preserve">Students can move to the computers and complete their </w:t>
            </w:r>
            <w:r w:rsidR="00995AAF" w:rsidRPr="00561DC8">
              <w:rPr>
                <w:rFonts w:ascii="Times New Roman" w:eastAsia="Times New Roman" w:hAnsi="Times New Roman"/>
                <w:sz w:val="24"/>
                <w:szCs w:val="24"/>
              </w:rPr>
              <w:t>research</w:t>
            </w:r>
            <w:r w:rsidRPr="00561DC8">
              <w:rPr>
                <w:rFonts w:ascii="Times New Roman" w:eastAsia="Times New Roman" w:hAnsi="Times New Roman"/>
                <w:sz w:val="24"/>
                <w:szCs w:val="24"/>
              </w:rPr>
              <w:t xml:space="preserve">. Once they have finished their </w:t>
            </w:r>
            <w:r w:rsidR="00995AAF" w:rsidRPr="00561DC8">
              <w:rPr>
                <w:rFonts w:ascii="Times New Roman" w:eastAsia="Times New Roman" w:hAnsi="Times New Roman"/>
                <w:sz w:val="24"/>
                <w:szCs w:val="24"/>
              </w:rPr>
              <w:t xml:space="preserve">research </w:t>
            </w:r>
            <w:r w:rsidRPr="00561DC8">
              <w:rPr>
                <w:rFonts w:ascii="Times New Roman" w:eastAsia="Times New Roman" w:hAnsi="Times New Roman"/>
                <w:sz w:val="24"/>
                <w:szCs w:val="24"/>
              </w:rPr>
              <w:t xml:space="preserve">they can start their dog drawing. </w:t>
            </w:r>
            <w:r w:rsidR="00F438DF" w:rsidRPr="00561DC8">
              <w:rPr>
                <w:rFonts w:ascii="Times New Roman" w:eastAsia="Times New Roman" w:hAnsi="Times New Roman"/>
                <w:sz w:val="24"/>
                <w:szCs w:val="24"/>
              </w:rPr>
              <w:t xml:space="preserve">Walk about the room and help the groups conceptualize and sketch their </w:t>
            </w:r>
            <w:r w:rsidR="000518F7" w:rsidRPr="00561DC8">
              <w:rPr>
                <w:rFonts w:ascii="Times New Roman" w:eastAsia="Times New Roman" w:hAnsi="Times New Roman"/>
                <w:sz w:val="24"/>
                <w:szCs w:val="24"/>
              </w:rPr>
              <w:t>designs.</w:t>
            </w:r>
            <w:r w:rsidR="000518F7">
              <w:rPr>
                <w:rFonts w:ascii="Times New Roman" w:eastAsia="Times New Roman" w:hAnsi="Times New Roman"/>
                <w:i/>
                <w:sz w:val="24"/>
                <w:szCs w:val="24"/>
              </w:rPr>
              <w:t xml:space="preserve"> </w:t>
            </w:r>
          </w:p>
          <w:p w14:paraId="2D6BE204" w14:textId="77777777" w:rsidR="00561DC8" w:rsidRDefault="00561DC8" w:rsidP="008D46DB">
            <w:pPr>
              <w:spacing w:before="120" w:after="120"/>
              <w:rPr>
                <w:rFonts w:ascii="Times New Roman" w:eastAsia="Times New Roman" w:hAnsi="Times New Roman"/>
                <w:b/>
                <w:sz w:val="24"/>
                <w:szCs w:val="24"/>
                <w:u w:val="single"/>
              </w:rPr>
            </w:pPr>
          </w:p>
          <w:p w14:paraId="6D0FABA5" w14:textId="77777777" w:rsidR="00F438DF" w:rsidRDefault="00F438DF" w:rsidP="008D46DB">
            <w:pPr>
              <w:spacing w:before="120" w:after="120"/>
              <w:rPr>
                <w:rFonts w:ascii="Times New Roman" w:eastAsia="Times New Roman" w:hAnsi="Times New Roman"/>
                <w:b/>
                <w:sz w:val="24"/>
                <w:szCs w:val="24"/>
                <w:u w:val="single"/>
              </w:rPr>
            </w:pPr>
            <w:r>
              <w:rPr>
                <w:rFonts w:ascii="Times New Roman" w:eastAsia="Times New Roman" w:hAnsi="Times New Roman"/>
                <w:b/>
                <w:sz w:val="24"/>
                <w:szCs w:val="24"/>
                <w:u w:val="single"/>
              </w:rPr>
              <w:t>Day 4</w:t>
            </w:r>
          </w:p>
          <w:p w14:paraId="0D38C91D" w14:textId="44A3AE87" w:rsidR="00BB0E08" w:rsidRPr="00561DC8" w:rsidRDefault="00BB0E08" w:rsidP="008D46DB">
            <w:pPr>
              <w:spacing w:before="120" w:after="120"/>
              <w:rPr>
                <w:rFonts w:ascii="Times New Roman" w:eastAsia="Times New Roman" w:hAnsi="Times New Roman"/>
                <w:sz w:val="24"/>
                <w:szCs w:val="24"/>
              </w:rPr>
            </w:pPr>
            <w:r w:rsidRPr="00561DC8">
              <w:rPr>
                <w:rFonts w:ascii="Times New Roman" w:eastAsia="Times New Roman" w:hAnsi="Times New Roman"/>
                <w:sz w:val="24"/>
                <w:szCs w:val="24"/>
              </w:rPr>
              <w:t>If possible for day 4</w:t>
            </w:r>
            <w:r w:rsidR="00A42CEB" w:rsidRPr="00561DC8">
              <w:rPr>
                <w:rFonts w:ascii="Times New Roman" w:eastAsia="Times New Roman" w:hAnsi="Times New Roman"/>
                <w:sz w:val="24"/>
                <w:szCs w:val="24"/>
              </w:rPr>
              <w:t>,</w:t>
            </w:r>
            <w:r w:rsidRPr="00561DC8">
              <w:rPr>
                <w:rFonts w:ascii="Times New Roman" w:eastAsia="Times New Roman" w:hAnsi="Times New Roman"/>
                <w:sz w:val="24"/>
                <w:szCs w:val="24"/>
              </w:rPr>
              <w:t xml:space="preserve"> have </w:t>
            </w:r>
            <w:proofErr w:type="gramStart"/>
            <w:r w:rsidRPr="00561DC8">
              <w:rPr>
                <w:rFonts w:ascii="Times New Roman" w:eastAsia="Times New Roman" w:hAnsi="Times New Roman"/>
                <w:sz w:val="24"/>
                <w:szCs w:val="24"/>
              </w:rPr>
              <w:t>a</w:t>
            </w:r>
            <w:proofErr w:type="gramEnd"/>
            <w:r w:rsidRPr="00561DC8">
              <w:rPr>
                <w:rFonts w:ascii="Times New Roman" w:eastAsia="Times New Roman" w:hAnsi="Times New Roman"/>
                <w:sz w:val="24"/>
                <w:szCs w:val="24"/>
              </w:rPr>
              <w:t xml:space="preserve"> S&amp;R dog and the handler come in and talk to the students about the job of S&amp;R dogs.</w:t>
            </w:r>
            <w:r w:rsidR="00042B5C" w:rsidRPr="00561DC8">
              <w:rPr>
                <w:rFonts w:ascii="Times New Roman" w:eastAsia="Times New Roman" w:hAnsi="Times New Roman"/>
                <w:sz w:val="24"/>
                <w:szCs w:val="24"/>
              </w:rPr>
              <w:t xml:space="preserve">  </w:t>
            </w:r>
            <w:r w:rsidR="001A21F7" w:rsidRPr="00561DC8">
              <w:rPr>
                <w:rFonts w:ascii="Times New Roman" w:eastAsia="Times New Roman" w:hAnsi="Times New Roman"/>
                <w:sz w:val="24"/>
                <w:szCs w:val="24"/>
              </w:rPr>
              <w:t xml:space="preserve">Set this up in advance and let the handler know exactly what to expect with the class and what you will be doing for this specific day.  </w:t>
            </w:r>
            <w:r w:rsidRPr="00561DC8">
              <w:rPr>
                <w:rFonts w:ascii="Times New Roman" w:eastAsia="Times New Roman" w:hAnsi="Times New Roman"/>
                <w:sz w:val="24"/>
                <w:szCs w:val="24"/>
              </w:rPr>
              <w:t xml:space="preserve">Let the students ask questions about their specific designs and </w:t>
            </w:r>
            <w:r w:rsidR="00042B5C" w:rsidRPr="00561DC8">
              <w:rPr>
                <w:rFonts w:ascii="Times New Roman" w:eastAsia="Times New Roman" w:hAnsi="Times New Roman"/>
                <w:sz w:val="24"/>
                <w:szCs w:val="24"/>
              </w:rPr>
              <w:t>ask about</w:t>
            </w:r>
            <w:r w:rsidRPr="00561DC8">
              <w:rPr>
                <w:rFonts w:ascii="Times New Roman" w:eastAsia="Times New Roman" w:hAnsi="Times New Roman"/>
                <w:sz w:val="24"/>
                <w:szCs w:val="24"/>
              </w:rPr>
              <w:t xml:space="preserve"> what the S&amp;R </w:t>
            </w:r>
            <w:r w:rsidR="00042B5C" w:rsidRPr="00561DC8">
              <w:rPr>
                <w:rFonts w:ascii="Times New Roman" w:eastAsia="Times New Roman" w:hAnsi="Times New Roman"/>
                <w:sz w:val="24"/>
                <w:szCs w:val="24"/>
              </w:rPr>
              <w:t xml:space="preserve">dog </w:t>
            </w:r>
            <w:r w:rsidR="00B30471" w:rsidRPr="00561DC8">
              <w:rPr>
                <w:rFonts w:ascii="Times New Roman" w:eastAsia="Times New Roman" w:hAnsi="Times New Roman"/>
                <w:sz w:val="24"/>
                <w:szCs w:val="24"/>
              </w:rPr>
              <w:t xml:space="preserve">wears on his/her mission. The handler can help during the design critique. </w:t>
            </w:r>
          </w:p>
          <w:p w14:paraId="3C88B732" w14:textId="5ACF3119" w:rsidR="00F438DF" w:rsidRPr="00561DC8" w:rsidRDefault="00F438DF" w:rsidP="008D46DB">
            <w:pPr>
              <w:spacing w:before="120" w:after="120"/>
              <w:rPr>
                <w:rFonts w:ascii="Times New Roman" w:eastAsia="Times New Roman" w:hAnsi="Times New Roman"/>
                <w:i/>
                <w:sz w:val="24"/>
                <w:szCs w:val="24"/>
              </w:rPr>
            </w:pPr>
            <w:r w:rsidRPr="00561DC8">
              <w:rPr>
                <w:rFonts w:ascii="Times New Roman" w:eastAsia="Times New Roman" w:hAnsi="Times New Roman"/>
                <w:sz w:val="24"/>
                <w:szCs w:val="24"/>
              </w:rPr>
              <w:t>Warm-up</w:t>
            </w:r>
            <w:r w:rsidR="00561DC8">
              <w:rPr>
                <w:rFonts w:ascii="Times New Roman" w:eastAsia="Times New Roman" w:hAnsi="Times New Roman"/>
                <w:sz w:val="24"/>
                <w:szCs w:val="24"/>
              </w:rPr>
              <w:t xml:space="preserve">: </w:t>
            </w:r>
            <w:r w:rsidRPr="00561DC8">
              <w:rPr>
                <w:rFonts w:ascii="Times New Roman" w:eastAsia="Times New Roman" w:hAnsi="Times New Roman"/>
                <w:i/>
                <w:sz w:val="24"/>
                <w:szCs w:val="24"/>
              </w:rPr>
              <w:t xml:space="preserve">Write down if your group has decided to design your product using </w:t>
            </w:r>
            <w:proofErr w:type="spellStart"/>
            <w:r w:rsidRPr="00561DC8">
              <w:rPr>
                <w:rFonts w:ascii="Times New Roman" w:eastAsia="Times New Roman" w:hAnsi="Times New Roman"/>
                <w:i/>
                <w:sz w:val="24"/>
                <w:szCs w:val="24"/>
              </w:rPr>
              <w:t>SketchUp</w:t>
            </w:r>
            <w:proofErr w:type="spellEnd"/>
            <w:r w:rsidRPr="00561DC8">
              <w:rPr>
                <w:rFonts w:ascii="Times New Roman" w:eastAsia="Times New Roman" w:hAnsi="Times New Roman"/>
                <w:i/>
                <w:sz w:val="24"/>
                <w:szCs w:val="24"/>
              </w:rPr>
              <w:t xml:space="preserve"> or design a mockup and why.</w:t>
            </w:r>
          </w:p>
          <w:p w14:paraId="63E8BFD2" w14:textId="77777777" w:rsidR="00F438DF" w:rsidRDefault="00F438DF" w:rsidP="008D46DB">
            <w:pPr>
              <w:spacing w:before="120" w:after="120"/>
              <w:rPr>
                <w:rFonts w:ascii="Times New Roman" w:eastAsia="Times New Roman" w:hAnsi="Times New Roman"/>
                <w:b/>
                <w:i/>
                <w:sz w:val="24"/>
                <w:szCs w:val="24"/>
              </w:rPr>
            </w:pPr>
          </w:p>
          <w:p w14:paraId="7313C024" w14:textId="54280440" w:rsidR="00DF6F17" w:rsidRPr="00561DC8" w:rsidRDefault="00DF6F17" w:rsidP="008D46DB">
            <w:pPr>
              <w:spacing w:before="120" w:after="120"/>
              <w:rPr>
                <w:rFonts w:ascii="Times New Roman" w:eastAsia="Times New Roman" w:hAnsi="Times New Roman"/>
                <w:i/>
                <w:sz w:val="24"/>
                <w:szCs w:val="24"/>
              </w:rPr>
            </w:pPr>
            <w:r w:rsidRPr="00561DC8">
              <w:rPr>
                <w:rFonts w:ascii="Times New Roman" w:eastAsia="Times New Roman" w:hAnsi="Times New Roman"/>
                <w:sz w:val="24"/>
                <w:szCs w:val="24"/>
              </w:rPr>
              <w:lastRenderedPageBreak/>
              <w:t xml:space="preserve">Say: </w:t>
            </w:r>
            <w:r w:rsidRPr="00561DC8">
              <w:rPr>
                <w:rFonts w:ascii="Times New Roman" w:eastAsia="Times New Roman" w:hAnsi="Times New Roman"/>
                <w:i/>
                <w:sz w:val="24"/>
                <w:szCs w:val="24"/>
              </w:rPr>
              <w:t xml:space="preserve">Today we will start our design critique and then you can finalize your design and start creating your product. Remember that during a design critique we are not negative, but constructive. The purpose </w:t>
            </w:r>
            <w:r w:rsidR="001A21F7" w:rsidRPr="00561DC8">
              <w:rPr>
                <w:rFonts w:ascii="Times New Roman" w:eastAsia="Times New Roman" w:hAnsi="Times New Roman"/>
                <w:i/>
                <w:sz w:val="24"/>
                <w:szCs w:val="24"/>
              </w:rPr>
              <w:t xml:space="preserve">is </w:t>
            </w:r>
            <w:r w:rsidRPr="00561DC8">
              <w:rPr>
                <w:rFonts w:ascii="Times New Roman" w:eastAsia="Times New Roman" w:hAnsi="Times New Roman"/>
                <w:i/>
                <w:sz w:val="24"/>
                <w:szCs w:val="24"/>
              </w:rPr>
              <w:t xml:space="preserve">to help the designer consider aspects of their design that they might not have considered. </w:t>
            </w:r>
          </w:p>
          <w:p w14:paraId="57BF11A6" w14:textId="77777777" w:rsidR="00DF6F17" w:rsidRPr="00561DC8" w:rsidRDefault="00DF6F17" w:rsidP="008D46DB">
            <w:pPr>
              <w:spacing w:before="120" w:after="120"/>
              <w:rPr>
                <w:rFonts w:ascii="Times New Roman" w:eastAsia="Times New Roman" w:hAnsi="Times New Roman"/>
                <w:sz w:val="24"/>
                <w:szCs w:val="24"/>
              </w:rPr>
            </w:pPr>
            <w:r w:rsidRPr="00561DC8">
              <w:rPr>
                <w:rFonts w:ascii="Times New Roman" w:eastAsia="Times New Roman" w:hAnsi="Times New Roman"/>
                <w:sz w:val="24"/>
                <w:szCs w:val="24"/>
              </w:rPr>
              <w:t xml:space="preserve">Have groups come up and present their design concepts to the class. As a class discuss the positive aspects of the design and what could be altered to improve the design. </w:t>
            </w:r>
          </w:p>
          <w:p w14:paraId="5814EEC9" w14:textId="77777777" w:rsidR="00DF6F17" w:rsidRPr="00561DC8" w:rsidRDefault="00DF6F17" w:rsidP="008D46DB">
            <w:pPr>
              <w:spacing w:before="120" w:after="120"/>
              <w:rPr>
                <w:rFonts w:ascii="Times New Roman" w:eastAsia="Times New Roman" w:hAnsi="Times New Roman"/>
                <w:sz w:val="24"/>
                <w:szCs w:val="24"/>
              </w:rPr>
            </w:pPr>
            <w:r w:rsidRPr="00561DC8">
              <w:rPr>
                <w:rFonts w:ascii="Times New Roman" w:eastAsia="Times New Roman" w:hAnsi="Times New Roman"/>
                <w:sz w:val="24"/>
                <w:szCs w:val="24"/>
              </w:rPr>
              <w:t xml:space="preserve">After each group has completed the design critique, students will go back to their groups and begin finalizing their sketches. Once </w:t>
            </w:r>
            <w:r w:rsidR="00823175" w:rsidRPr="00561DC8">
              <w:rPr>
                <w:rFonts w:ascii="Times New Roman" w:eastAsia="Times New Roman" w:hAnsi="Times New Roman"/>
                <w:sz w:val="24"/>
                <w:szCs w:val="24"/>
              </w:rPr>
              <w:t xml:space="preserve">the sketches are finalized and approved by the teacher, the groups can begin working on their product. Students will continue working on this until the end of class. </w:t>
            </w:r>
          </w:p>
          <w:p w14:paraId="31D6A681" w14:textId="7DC588E8" w:rsidR="00995AAF" w:rsidRPr="00561DC8" w:rsidRDefault="00995AAF" w:rsidP="008D46DB">
            <w:pPr>
              <w:spacing w:before="120" w:after="120"/>
              <w:rPr>
                <w:rFonts w:ascii="Times New Roman" w:eastAsia="Times New Roman" w:hAnsi="Times New Roman"/>
                <w:sz w:val="24"/>
                <w:szCs w:val="24"/>
              </w:rPr>
            </w:pPr>
            <w:r w:rsidRPr="00561DC8">
              <w:rPr>
                <w:rFonts w:ascii="Times New Roman" w:eastAsia="Times New Roman" w:hAnsi="Times New Roman"/>
                <w:sz w:val="24"/>
                <w:szCs w:val="24"/>
              </w:rPr>
              <w:t xml:space="preserve">*If a dog handler can come in during this time the dog handler will critique the designs instead of the students. </w:t>
            </w:r>
          </w:p>
          <w:p w14:paraId="599B7D86" w14:textId="77777777" w:rsidR="00561DC8" w:rsidRDefault="00561DC8" w:rsidP="008D46DB">
            <w:pPr>
              <w:spacing w:before="120" w:after="120"/>
              <w:rPr>
                <w:rFonts w:ascii="Times New Roman" w:eastAsia="Times New Roman" w:hAnsi="Times New Roman"/>
                <w:b/>
                <w:sz w:val="24"/>
                <w:szCs w:val="24"/>
                <w:u w:val="single"/>
              </w:rPr>
            </w:pPr>
          </w:p>
          <w:p w14:paraId="36197AEC" w14:textId="77777777" w:rsidR="000518F7" w:rsidRDefault="000518F7" w:rsidP="008D46DB">
            <w:pPr>
              <w:spacing w:before="120" w:after="120"/>
              <w:rPr>
                <w:rFonts w:ascii="Times New Roman" w:eastAsia="Times New Roman" w:hAnsi="Times New Roman"/>
                <w:b/>
                <w:sz w:val="24"/>
                <w:szCs w:val="24"/>
                <w:u w:val="single"/>
              </w:rPr>
            </w:pPr>
            <w:r>
              <w:rPr>
                <w:rFonts w:ascii="Times New Roman" w:eastAsia="Times New Roman" w:hAnsi="Times New Roman"/>
                <w:b/>
                <w:sz w:val="24"/>
                <w:szCs w:val="24"/>
                <w:u w:val="single"/>
              </w:rPr>
              <w:t>Day 5</w:t>
            </w:r>
          </w:p>
          <w:p w14:paraId="73119C01" w14:textId="42CF1ABB" w:rsidR="00B30471" w:rsidRPr="00561DC8" w:rsidRDefault="00B30471" w:rsidP="008D46DB">
            <w:pPr>
              <w:spacing w:before="120" w:after="120"/>
              <w:rPr>
                <w:rFonts w:ascii="Times New Roman" w:eastAsia="Times New Roman" w:hAnsi="Times New Roman"/>
                <w:i/>
                <w:sz w:val="24"/>
                <w:szCs w:val="24"/>
              </w:rPr>
            </w:pPr>
            <w:r w:rsidRPr="00561DC8">
              <w:rPr>
                <w:rFonts w:ascii="Times New Roman" w:eastAsia="Times New Roman" w:hAnsi="Times New Roman"/>
                <w:sz w:val="24"/>
                <w:szCs w:val="24"/>
              </w:rPr>
              <w:t>Warm-up</w:t>
            </w:r>
            <w:r w:rsidR="00561DC8">
              <w:rPr>
                <w:rFonts w:ascii="Times New Roman" w:eastAsia="Times New Roman" w:hAnsi="Times New Roman"/>
                <w:sz w:val="24"/>
                <w:szCs w:val="24"/>
              </w:rPr>
              <w:t xml:space="preserve">: </w:t>
            </w:r>
            <w:r w:rsidRPr="00561DC8">
              <w:rPr>
                <w:rFonts w:ascii="Times New Roman" w:eastAsia="Times New Roman" w:hAnsi="Times New Roman"/>
                <w:i/>
                <w:sz w:val="24"/>
                <w:szCs w:val="24"/>
              </w:rPr>
              <w:t>Why is</w:t>
            </w:r>
            <w:r w:rsidR="001A21F7" w:rsidRPr="00561DC8">
              <w:rPr>
                <w:rFonts w:ascii="Times New Roman" w:eastAsia="Times New Roman" w:hAnsi="Times New Roman"/>
                <w:i/>
                <w:sz w:val="24"/>
                <w:szCs w:val="24"/>
              </w:rPr>
              <w:t xml:space="preserve"> important to consider the materials you use for your design</w:t>
            </w:r>
            <w:r w:rsidRPr="00561DC8">
              <w:rPr>
                <w:rFonts w:ascii="Times New Roman" w:eastAsia="Times New Roman" w:hAnsi="Times New Roman"/>
                <w:i/>
                <w:sz w:val="24"/>
                <w:szCs w:val="24"/>
              </w:rPr>
              <w:t xml:space="preserve">? What types of materials do you think would be best for the sensor system? </w:t>
            </w:r>
          </w:p>
          <w:p w14:paraId="059AB68C" w14:textId="77777777" w:rsidR="00B30471" w:rsidRPr="00561DC8" w:rsidRDefault="00B30471" w:rsidP="008D46DB">
            <w:pPr>
              <w:spacing w:before="120" w:after="120"/>
              <w:rPr>
                <w:rFonts w:ascii="Times New Roman" w:eastAsia="Times New Roman" w:hAnsi="Times New Roman"/>
                <w:i/>
                <w:sz w:val="24"/>
                <w:szCs w:val="24"/>
              </w:rPr>
            </w:pPr>
          </w:p>
          <w:p w14:paraId="1B59C6CB" w14:textId="6CD41564" w:rsidR="00B30471" w:rsidRPr="00B30471" w:rsidRDefault="00B30471" w:rsidP="008D46DB">
            <w:pPr>
              <w:spacing w:before="120" w:after="120"/>
              <w:rPr>
                <w:rFonts w:ascii="Times New Roman" w:eastAsia="Times New Roman" w:hAnsi="Times New Roman"/>
                <w:i/>
                <w:sz w:val="24"/>
                <w:szCs w:val="24"/>
              </w:rPr>
            </w:pPr>
            <w:r w:rsidRPr="00561DC8">
              <w:rPr>
                <w:rFonts w:ascii="Times New Roman" w:eastAsia="Times New Roman" w:hAnsi="Times New Roman"/>
                <w:sz w:val="24"/>
                <w:szCs w:val="24"/>
              </w:rPr>
              <w:t xml:space="preserve">Say: </w:t>
            </w:r>
            <w:r w:rsidRPr="00561DC8">
              <w:rPr>
                <w:rFonts w:ascii="Times New Roman" w:eastAsia="Times New Roman" w:hAnsi="Times New Roman"/>
                <w:i/>
                <w:sz w:val="24"/>
                <w:szCs w:val="24"/>
              </w:rPr>
              <w:t>Today</w:t>
            </w:r>
            <w:r w:rsidR="001A21F7" w:rsidRPr="00561DC8">
              <w:rPr>
                <w:rFonts w:ascii="Times New Roman" w:eastAsia="Times New Roman" w:hAnsi="Times New Roman"/>
                <w:i/>
                <w:sz w:val="24"/>
                <w:szCs w:val="24"/>
              </w:rPr>
              <w:t>,</w:t>
            </w:r>
            <w:r w:rsidRPr="00561DC8">
              <w:rPr>
                <w:rFonts w:ascii="Times New Roman" w:eastAsia="Times New Roman" w:hAnsi="Times New Roman"/>
                <w:i/>
                <w:sz w:val="24"/>
                <w:szCs w:val="24"/>
              </w:rPr>
              <w:t xml:space="preserve"> your groups are going to start on your designs. If you are building the prototype you will need to create a template. What is a template? Discuss</w:t>
            </w:r>
            <w:r w:rsidR="00BE768F" w:rsidRPr="00561DC8">
              <w:rPr>
                <w:rFonts w:ascii="Times New Roman" w:eastAsia="Times New Roman" w:hAnsi="Times New Roman"/>
                <w:i/>
                <w:sz w:val="24"/>
                <w:szCs w:val="24"/>
              </w:rPr>
              <w:t xml:space="preserve">. </w:t>
            </w:r>
            <w:r w:rsidRPr="00561DC8">
              <w:rPr>
                <w:rFonts w:ascii="Times New Roman" w:eastAsia="Times New Roman" w:hAnsi="Times New Roman"/>
                <w:i/>
                <w:sz w:val="24"/>
                <w:szCs w:val="24"/>
              </w:rPr>
              <w:t xml:space="preserve">Students who are designing their product on </w:t>
            </w:r>
            <w:proofErr w:type="spellStart"/>
            <w:r w:rsidRPr="00561DC8">
              <w:rPr>
                <w:rFonts w:ascii="Times New Roman" w:eastAsia="Times New Roman" w:hAnsi="Times New Roman"/>
                <w:i/>
                <w:sz w:val="24"/>
                <w:szCs w:val="24"/>
              </w:rPr>
              <w:t>SketchUp</w:t>
            </w:r>
            <w:proofErr w:type="spellEnd"/>
            <w:r w:rsidRPr="00561DC8">
              <w:rPr>
                <w:rFonts w:ascii="Times New Roman" w:eastAsia="Times New Roman" w:hAnsi="Times New Roman"/>
                <w:i/>
                <w:sz w:val="24"/>
                <w:szCs w:val="24"/>
              </w:rPr>
              <w:t xml:space="preserve"> please go ahead and head to the computer, everyone else move towards me</w:t>
            </w:r>
            <w:r w:rsidR="00BE768F">
              <w:rPr>
                <w:rFonts w:ascii="Times New Roman" w:eastAsia="Times New Roman" w:hAnsi="Times New Roman"/>
                <w:sz w:val="24"/>
                <w:szCs w:val="24"/>
              </w:rPr>
              <w:t xml:space="preserve"> </w:t>
            </w:r>
            <w:r w:rsidR="00BE768F" w:rsidRPr="00561DC8">
              <w:rPr>
                <w:rFonts w:ascii="Times New Roman" w:eastAsia="Times New Roman" w:hAnsi="Times New Roman"/>
                <w:sz w:val="24"/>
                <w:szCs w:val="24"/>
              </w:rPr>
              <w:t xml:space="preserve">(students must already be familiar with </w:t>
            </w:r>
            <w:proofErr w:type="spellStart"/>
            <w:r w:rsidR="00BE768F" w:rsidRPr="00561DC8">
              <w:rPr>
                <w:rFonts w:ascii="Times New Roman" w:eastAsia="Times New Roman" w:hAnsi="Times New Roman"/>
                <w:sz w:val="24"/>
                <w:szCs w:val="24"/>
              </w:rPr>
              <w:t>SketchUp</w:t>
            </w:r>
            <w:proofErr w:type="spellEnd"/>
            <w:r w:rsidR="00BE768F" w:rsidRPr="00561DC8">
              <w:rPr>
                <w:rFonts w:ascii="Times New Roman" w:eastAsia="Times New Roman" w:hAnsi="Times New Roman"/>
                <w:sz w:val="24"/>
                <w:szCs w:val="24"/>
              </w:rPr>
              <w:t xml:space="preserve"> or another 3D modeling software, this project would be a difficult introduction project for </w:t>
            </w:r>
            <w:proofErr w:type="spellStart"/>
            <w:r w:rsidR="00BE768F" w:rsidRPr="00561DC8">
              <w:rPr>
                <w:rFonts w:ascii="Times New Roman" w:eastAsia="Times New Roman" w:hAnsi="Times New Roman"/>
                <w:sz w:val="24"/>
                <w:szCs w:val="24"/>
              </w:rPr>
              <w:t>SketchUp</w:t>
            </w:r>
            <w:proofErr w:type="spellEnd"/>
            <w:r w:rsidR="00BE768F" w:rsidRPr="00561DC8">
              <w:rPr>
                <w:rFonts w:ascii="Times New Roman" w:eastAsia="Times New Roman" w:hAnsi="Times New Roman"/>
                <w:sz w:val="24"/>
                <w:szCs w:val="24"/>
              </w:rPr>
              <w:t>; the majority of student will probably design a prototype)</w:t>
            </w:r>
            <w:r w:rsidRPr="00561DC8">
              <w:rPr>
                <w:rFonts w:ascii="Times New Roman" w:eastAsia="Times New Roman" w:hAnsi="Times New Roman"/>
                <w:sz w:val="24"/>
                <w:szCs w:val="24"/>
              </w:rPr>
              <w:t>. Show a demonstration of how to thread a needle and how to sew a few simple stitches and tie off the thread. Discuss needle safety. Discuss how to draw a template. Discuss how you will first draw your template</w:t>
            </w:r>
            <w:r w:rsidR="00042B5C" w:rsidRPr="00561DC8">
              <w:rPr>
                <w:rFonts w:ascii="Times New Roman" w:eastAsia="Times New Roman" w:hAnsi="Times New Roman"/>
                <w:sz w:val="24"/>
                <w:szCs w:val="24"/>
              </w:rPr>
              <w:t xml:space="preserve"> on the large paper</w:t>
            </w:r>
            <w:r w:rsidRPr="00561DC8">
              <w:rPr>
                <w:rFonts w:ascii="Times New Roman" w:eastAsia="Times New Roman" w:hAnsi="Times New Roman"/>
                <w:sz w:val="24"/>
                <w:szCs w:val="24"/>
              </w:rPr>
              <w:t>, then cut out the template and then trace it on the fabric. The students who are creating packs or jackets need to trace their template and the flip it over and trace again for that have one complete piece instead of having to sew them together</w:t>
            </w:r>
            <w:r w:rsidR="00BE768F" w:rsidRPr="00561DC8">
              <w:rPr>
                <w:rFonts w:ascii="Times New Roman" w:eastAsia="Times New Roman" w:hAnsi="Times New Roman"/>
                <w:sz w:val="24"/>
                <w:szCs w:val="24"/>
              </w:rPr>
              <w:t xml:space="preserve"> (so that they are forming a pack that will drape over the dog instead of having to sew the middle seam).</w:t>
            </w:r>
            <w:r w:rsidRPr="00561DC8">
              <w:rPr>
                <w:rFonts w:ascii="Times New Roman" w:eastAsia="Times New Roman" w:hAnsi="Times New Roman"/>
                <w:sz w:val="24"/>
                <w:szCs w:val="24"/>
              </w:rPr>
              <w:t xml:space="preserve"> Once students have finished this they can begin picking out their fabric and sewing their prototype.</w:t>
            </w:r>
            <w:r>
              <w:rPr>
                <w:rFonts w:ascii="Times New Roman" w:eastAsia="Times New Roman" w:hAnsi="Times New Roman"/>
                <w:i/>
                <w:sz w:val="24"/>
                <w:szCs w:val="24"/>
              </w:rPr>
              <w:t xml:space="preserve"> </w:t>
            </w:r>
          </w:p>
          <w:p w14:paraId="1E414915" w14:textId="77777777" w:rsidR="00561DC8" w:rsidRDefault="00561DC8" w:rsidP="008D46DB">
            <w:pPr>
              <w:spacing w:before="120" w:after="120"/>
              <w:rPr>
                <w:rFonts w:ascii="Times New Roman" w:eastAsia="Times New Roman" w:hAnsi="Times New Roman"/>
                <w:b/>
                <w:sz w:val="24"/>
                <w:szCs w:val="24"/>
                <w:u w:val="single"/>
              </w:rPr>
            </w:pPr>
          </w:p>
          <w:p w14:paraId="5E2C1A7C" w14:textId="77777777" w:rsidR="00B30471" w:rsidRPr="00B30471" w:rsidRDefault="00B30471" w:rsidP="008D46DB">
            <w:pPr>
              <w:spacing w:before="120" w:after="120"/>
              <w:rPr>
                <w:rFonts w:ascii="Times New Roman" w:eastAsia="Times New Roman" w:hAnsi="Times New Roman"/>
                <w:b/>
                <w:sz w:val="24"/>
                <w:szCs w:val="24"/>
                <w:u w:val="single"/>
              </w:rPr>
            </w:pPr>
            <w:r>
              <w:rPr>
                <w:rFonts w:ascii="Times New Roman" w:eastAsia="Times New Roman" w:hAnsi="Times New Roman"/>
                <w:b/>
                <w:sz w:val="24"/>
                <w:szCs w:val="24"/>
                <w:u w:val="single"/>
              </w:rPr>
              <w:t>Day 6</w:t>
            </w:r>
          </w:p>
          <w:p w14:paraId="05643A47" w14:textId="641FC029" w:rsidR="000518F7" w:rsidRDefault="000518F7" w:rsidP="00561DC8">
            <w:pPr>
              <w:tabs>
                <w:tab w:val="left" w:pos="3011"/>
              </w:tabs>
              <w:spacing w:before="120" w:after="120"/>
              <w:rPr>
                <w:rFonts w:ascii="Times New Roman" w:eastAsia="Times New Roman" w:hAnsi="Times New Roman"/>
                <w:i/>
                <w:sz w:val="24"/>
                <w:szCs w:val="24"/>
              </w:rPr>
            </w:pPr>
            <w:r w:rsidRPr="00561DC8">
              <w:rPr>
                <w:rFonts w:ascii="Times New Roman" w:eastAsia="Times New Roman" w:hAnsi="Times New Roman"/>
                <w:sz w:val="24"/>
                <w:szCs w:val="24"/>
              </w:rPr>
              <w:t>Warm-up</w:t>
            </w:r>
            <w:r w:rsidR="00561DC8">
              <w:rPr>
                <w:rFonts w:ascii="Times New Roman" w:eastAsia="Times New Roman" w:hAnsi="Times New Roman"/>
                <w:sz w:val="24"/>
                <w:szCs w:val="24"/>
              </w:rPr>
              <w:t xml:space="preserve">: </w:t>
            </w:r>
            <w:r w:rsidRPr="00561DC8">
              <w:rPr>
                <w:rFonts w:ascii="Times New Roman" w:eastAsia="Times New Roman" w:hAnsi="Times New Roman"/>
                <w:i/>
                <w:sz w:val="24"/>
                <w:szCs w:val="24"/>
              </w:rPr>
              <w:t>Write down what else your group needs to accomplish to finish your product.</w:t>
            </w:r>
            <w:r>
              <w:rPr>
                <w:rFonts w:ascii="Times New Roman" w:eastAsia="Times New Roman" w:hAnsi="Times New Roman"/>
                <w:b/>
                <w:i/>
                <w:sz w:val="24"/>
                <w:szCs w:val="24"/>
              </w:rPr>
              <w:t xml:space="preserve"> </w:t>
            </w:r>
            <w:r>
              <w:rPr>
                <w:rFonts w:ascii="Times New Roman" w:eastAsia="Times New Roman" w:hAnsi="Times New Roman"/>
                <w:i/>
                <w:sz w:val="24"/>
                <w:szCs w:val="24"/>
              </w:rPr>
              <w:t xml:space="preserve"> </w:t>
            </w:r>
            <w:r w:rsidRPr="00561DC8">
              <w:rPr>
                <w:rFonts w:ascii="Times New Roman" w:eastAsia="Times New Roman" w:hAnsi="Times New Roman"/>
                <w:sz w:val="24"/>
                <w:szCs w:val="24"/>
              </w:rPr>
              <w:t>Have students discuss their answers in their group and come up with a plan for the day.</w:t>
            </w:r>
            <w:r>
              <w:rPr>
                <w:rFonts w:ascii="Times New Roman" w:eastAsia="Times New Roman" w:hAnsi="Times New Roman"/>
                <w:i/>
                <w:sz w:val="24"/>
                <w:szCs w:val="24"/>
              </w:rPr>
              <w:t xml:space="preserve"> </w:t>
            </w:r>
          </w:p>
          <w:p w14:paraId="711C799A" w14:textId="77777777" w:rsidR="000518F7" w:rsidRPr="00561DC8" w:rsidRDefault="000518F7" w:rsidP="008D46DB">
            <w:pPr>
              <w:spacing w:before="120" w:after="120"/>
              <w:rPr>
                <w:rFonts w:ascii="Times New Roman" w:eastAsia="Times New Roman" w:hAnsi="Times New Roman"/>
                <w:sz w:val="24"/>
                <w:szCs w:val="24"/>
              </w:rPr>
            </w:pPr>
            <w:r w:rsidRPr="00561DC8">
              <w:rPr>
                <w:rFonts w:ascii="Times New Roman" w:eastAsia="Times New Roman" w:hAnsi="Times New Roman"/>
                <w:sz w:val="24"/>
                <w:szCs w:val="24"/>
              </w:rPr>
              <w:lastRenderedPageBreak/>
              <w:t xml:space="preserve">Students will spend the entire class finishing their product. Take pictures of the students as they are working. </w:t>
            </w:r>
          </w:p>
          <w:p w14:paraId="42308D39" w14:textId="23AEA1BF" w:rsidR="00BE768F" w:rsidRPr="00561DC8" w:rsidRDefault="00BE768F" w:rsidP="008D46DB">
            <w:pPr>
              <w:spacing w:before="120" w:after="120"/>
              <w:rPr>
                <w:rFonts w:ascii="Times New Roman" w:eastAsia="Times New Roman" w:hAnsi="Times New Roman"/>
                <w:sz w:val="24"/>
                <w:szCs w:val="24"/>
                <w:u w:val="single"/>
              </w:rPr>
            </w:pPr>
            <w:r w:rsidRPr="00561DC8">
              <w:rPr>
                <w:rFonts w:ascii="Times New Roman" w:eastAsia="Times New Roman" w:hAnsi="Times New Roman"/>
                <w:sz w:val="24"/>
                <w:szCs w:val="24"/>
                <w:u w:val="single"/>
              </w:rPr>
              <w:t>*Students might need an extra day or two to finish their prototypes depending on the productivity during the previous classes.</w:t>
            </w:r>
          </w:p>
          <w:p w14:paraId="311BD2AA" w14:textId="77777777" w:rsidR="00561DC8" w:rsidRDefault="00561DC8" w:rsidP="008D46DB">
            <w:pPr>
              <w:spacing w:before="120" w:after="120"/>
              <w:rPr>
                <w:rFonts w:ascii="Times New Roman" w:eastAsia="Times New Roman" w:hAnsi="Times New Roman"/>
                <w:b/>
                <w:sz w:val="24"/>
                <w:szCs w:val="24"/>
                <w:u w:val="single"/>
              </w:rPr>
            </w:pPr>
          </w:p>
          <w:p w14:paraId="6C71F18B" w14:textId="77777777" w:rsidR="000518F7" w:rsidRDefault="00B30471" w:rsidP="008D46DB">
            <w:pPr>
              <w:spacing w:before="120" w:after="120"/>
              <w:rPr>
                <w:rFonts w:ascii="Times New Roman" w:eastAsia="Times New Roman" w:hAnsi="Times New Roman"/>
                <w:b/>
                <w:sz w:val="24"/>
                <w:szCs w:val="24"/>
                <w:u w:val="single"/>
              </w:rPr>
            </w:pPr>
            <w:r>
              <w:rPr>
                <w:rFonts w:ascii="Times New Roman" w:eastAsia="Times New Roman" w:hAnsi="Times New Roman"/>
                <w:b/>
                <w:sz w:val="24"/>
                <w:szCs w:val="24"/>
                <w:u w:val="single"/>
              </w:rPr>
              <w:t>Day 7</w:t>
            </w:r>
          </w:p>
          <w:p w14:paraId="0CD47E3B" w14:textId="6AFA2B35" w:rsidR="000518F7" w:rsidRPr="00561DC8" w:rsidRDefault="000518F7" w:rsidP="008D46DB">
            <w:pPr>
              <w:spacing w:before="120" w:after="120"/>
              <w:rPr>
                <w:rFonts w:ascii="Times New Roman" w:eastAsia="Times New Roman" w:hAnsi="Times New Roman"/>
                <w:i/>
                <w:sz w:val="24"/>
                <w:szCs w:val="24"/>
              </w:rPr>
            </w:pPr>
            <w:r w:rsidRPr="00561DC8">
              <w:rPr>
                <w:rFonts w:ascii="Times New Roman" w:eastAsia="Times New Roman" w:hAnsi="Times New Roman"/>
                <w:sz w:val="24"/>
                <w:szCs w:val="24"/>
              </w:rPr>
              <w:t>Warm-up</w:t>
            </w:r>
            <w:r w:rsidR="00561DC8" w:rsidRPr="00561DC8">
              <w:rPr>
                <w:rFonts w:ascii="Times New Roman" w:eastAsia="Times New Roman" w:hAnsi="Times New Roman"/>
                <w:sz w:val="24"/>
                <w:szCs w:val="24"/>
              </w:rPr>
              <w:t xml:space="preserve">: </w:t>
            </w:r>
            <w:r w:rsidRPr="00561DC8">
              <w:rPr>
                <w:rFonts w:ascii="Times New Roman" w:eastAsia="Times New Roman" w:hAnsi="Times New Roman"/>
                <w:i/>
                <w:sz w:val="24"/>
                <w:szCs w:val="24"/>
              </w:rPr>
              <w:t xml:space="preserve">Partner with someone from another group and explain your dog and your design in 3 minutes. </w:t>
            </w:r>
          </w:p>
          <w:p w14:paraId="4EFB4957" w14:textId="66206741" w:rsidR="000518F7" w:rsidRPr="00561DC8" w:rsidRDefault="000518F7" w:rsidP="008D46DB">
            <w:pPr>
              <w:spacing w:before="120" w:after="120"/>
              <w:rPr>
                <w:rFonts w:ascii="Times New Roman" w:eastAsia="Times New Roman" w:hAnsi="Times New Roman"/>
                <w:sz w:val="24"/>
                <w:szCs w:val="24"/>
              </w:rPr>
            </w:pPr>
            <w:r w:rsidRPr="00561DC8">
              <w:rPr>
                <w:rFonts w:ascii="Times New Roman" w:eastAsia="Times New Roman" w:hAnsi="Times New Roman"/>
                <w:sz w:val="24"/>
                <w:szCs w:val="24"/>
              </w:rPr>
              <w:t xml:space="preserve">Say: </w:t>
            </w:r>
            <w:r w:rsidRPr="00561DC8">
              <w:rPr>
                <w:rFonts w:ascii="Times New Roman" w:eastAsia="Times New Roman" w:hAnsi="Times New Roman"/>
                <w:i/>
                <w:sz w:val="24"/>
                <w:szCs w:val="24"/>
              </w:rPr>
              <w:t xml:space="preserve">Today you are going to finish any last minute touch-ups you need to complete your product. Once you are finished with your products, as a group you need to </w:t>
            </w:r>
            <w:r w:rsidR="00BE768F" w:rsidRPr="00561DC8">
              <w:rPr>
                <w:rFonts w:ascii="Times New Roman" w:eastAsia="Times New Roman" w:hAnsi="Times New Roman"/>
                <w:i/>
                <w:sz w:val="24"/>
                <w:szCs w:val="24"/>
              </w:rPr>
              <w:t xml:space="preserve">create </w:t>
            </w:r>
            <w:r w:rsidRPr="00561DC8">
              <w:rPr>
                <w:rFonts w:ascii="Times New Roman" w:eastAsia="Times New Roman" w:hAnsi="Times New Roman"/>
                <w:i/>
                <w:sz w:val="24"/>
                <w:szCs w:val="24"/>
              </w:rPr>
              <w:t xml:space="preserve">a poster about </w:t>
            </w:r>
            <w:r w:rsidR="00BE768F" w:rsidRPr="00561DC8">
              <w:rPr>
                <w:rFonts w:ascii="Times New Roman" w:eastAsia="Times New Roman" w:hAnsi="Times New Roman"/>
                <w:i/>
                <w:sz w:val="24"/>
                <w:szCs w:val="24"/>
              </w:rPr>
              <w:t xml:space="preserve">showcasing your </w:t>
            </w:r>
            <w:r w:rsidRPr="00561DC8">
              <w:rPr>
                <w:rFonts w:ascii="Times New Roman" w:eastAsia="Times New Roman" w:hAnsi="Times New Roman"/>
                <w:i/>
                <w:sz w:val="24"/>
                <w:szCs w:val="24"/>
              </w:rPr>
              <w:t>design. The rubric is on Edmodo, but you need to include pictures of your design</w:t>
            </w:r>
            <w:r w:rsidR="00B30471" w:rsidRPr="00561DC8">
              <w:rPr>
                <w:rFonts w:ascii="Times New Roman" w:eastAsia="Times New Roman" w:hAnsi="Times New Roman"/>
                <w:i/>
                <w:sz w:val="24"/>
                <w:szCs w:val="24"/>
              </w:rPr>
              <w:t xml:space="preserve"> </w:t>
            </w:r>
            <w:r w:rsidR="00B30471" w:rsidRPr="00561DC8">
              <w:rPr>
                <w:rFonts w:ascii="Times New Roman" w:eastAsia="Times New Roman" w:hAnsi="Times New Roman"/>
                <w:sz w:val="24"/>
                <w:szCs w:val="24"/>
              </w:rPr>
              <w:t>(the teacher needs to print these out from what the pictures he/she was taking while the students were wor</w:t>
            </w:r>
            <w:r w:rsidR="00D97614" w:rsidRPr="00561DC8">
              <w:rPr>
                <w:rFonts w:ascii="Times New Roman" w:eastAsia="Times New Roman" w:hAnsi="Times New Roman"/>
                <w:sz w:val="24"/>
                <w:szCs w:val="24"/>
              </w:rPr>
              <w:t xml:space="preserve">king, or have students turn in a JPEG of their design from </w:t>
            </w:r>
            <w:proofErr w:type="spellStart"/>
            <w:r w:rsidR="00D97614" w:rsidRPr="00561DC8">
              <w:rPr>
                <w:rFonts w:ascii="Times New Roman" w:eastAsia="Times New Roman" w:hAnsi="Times New Roman"/>
                <w:sz w:val="24"/>
                <w:szCs w:val="24"/>
              </w:rPr>
              <w:t>SketchUp</w:t>
            </w:r>
            <w:proofErr w:type="spellEnd"/>
            <w:r w:rsidR="00D97614" w:rsidRPr="00561DC8">
              <w:rPr>
                <w:rFonts w:ascii="Times New Roman" w:eastAsia="Times New Roman" w:hAnsi="Times New Roman"/>
                <w:sz w:val="24"/>
                <w:szCs w:val="24"/>
              </w:rPr>
              <w:t xml:space="preserve"> on Edmodo)</w:t>
            </w:r>
            <w:r w:rsidRPr="00561DC8">
              <w:rPr>
                <w:rFonts w:ascii="Times New Roman" w:eastAsia="Times New Roman" w:hAnsi="Times New Roman"/>
                <w:sz w:val="24"/>
                <w:szCs w:val="24"/>
              </w:rPr>
              <w:t>,</w:t>
            </w:r>
            <w:r>
              <w:rPr>
                <w:rFonts w:ascii="Times New Roman" w:eastAsia="Times New Roman" w:hAnsi="Times New Roman"/>
                <w:sz w:val="24"/>
                <w:szCs w:val="24"/>
              </w:rPr>
              <w:t xml:space="preserve"> </w:t>
            </w:r>
            <w:r w:rsidRPr="00561DC8">
              <w:rPr>
                <w:rFonts w:ascii="Times New Roman" w:eastAsia="Times New Roman" w:hAnsi="Times New Roman"/>
                <w:i/>
                <w:sz w:val="24"/>
                <w:szCs w:val="24"/>
              </w:rPr>
              <w:t xml:space="preserve">information and pictures about your dog and disaster location, information about your sensors and descriptions of your design process. </w:t>
            </w:r>
            <w:r w:rsidR="00BE768F" w:rsidRPr="00561DC8">
              <w:rPr>
                <w:rFonts w:ascii="Times New Roman" w:eastAsia="Times New Roman" w:hAnsi="Times New Roman"/>
                <w:sz w:val="24"/>
                <w:szCs w:val="24"/>
              </w:rPr>
              <w:t>P</w:t>
            </w:r>
            <w:r w:rsidR="00D97614" w:rsidRPr="00561DC8">
              <w:rPr>
                <w:rFonts w:ascii="Times New Roman" w:eastAsia="Times New Roman" w:hAnsi="Times New Roman"/>
                <w:sz w:val="24"/>
                <w:szCs w:val="24"/>
              </w:rPr>
              <w:t>rint the pictures for the kids and have them make a poster gluing their pictures and information on the poster</w:t>
            </w:r>
            <w:r w:rsidRPr="00561DC8">
              <w:rPr>
                <w:rFonts w:ascii="Times New Roman" w:eastAsia="Times New Roman" w:hAnsi="Times New Roman"/>
                <w:sz w:val="24"/>
                <w:szCs w:val="24"/>
              </w:rPr>
              <w:t>.</w:t>
            </w:r>
            <w:r w:rsidR="00D97614" w:rsidRPr="00561DC8">
              <w:rPr>
                <w:rFonts w:ascii="Times New Roman" w:eastAsia="Times New Roman" w:hAnsi="Times New Roman"/>
                <w:sz w:val="24"/>
                <w:szCs w:val="24"/>
              </w:rPr>
              <w:t>)</w:t>
            </w:r>
            <w:r w:rsidRPr="00561DC8">
              <w:rPr>
                <w:rFonts w:ascii="Times New Roman" w:eastAsia="Times New Roman" w:hAnsi="Times New Roman"/>
                <w:sz w:val="24"/>
                <w:szCs w:val="24"/>
              </w:rPr>
              <w:t xml:space="preserve">  Students will work on this for the remainder of class. </w:t>
            </w:r>
          </w:p>
          <w:p w14:paraId="136DA192" w14:textId="77777777" w:rsidR="00561DC8" w:rsidRDefault="00561DC8" w:rsidP="008D46DB">
            <w:pPr>
              <w:spacing w:before="120" w:after="120"/>
              <w:rPr>
                <w:rFonts w:ascii="Times New Roman" w:eastAsia="Times New Roman" w:hAnsi="Times New Roman"/>
                <w:b/>
                <w:sz w:val="24"/>
                <w:szCs w:val="24"/>
                <w:u w:val="single"/>
              </w:rPr>
            </w:pPr>
          </w:p>
          <w:p w14:paraId="19397962" w14:textId="77777777" w:rsidR="00B861D8" w:rsidRDefault="00B30471" w:rsidP="008D46DB">
            <w:pPr>
              <w:spacing w:before="120" w:after="120"/>
              <w:rPr>
                <w:rFonts w:ascii="Times New Roman" w:eastAsia="Times New Roman" w:hAnsi="Times New Roman"/>
                <w:b/>
                <w:sz w:val="24"/>
                <w:szCs w:val="24"/>
                <w:u w:val="single"/>
              </w:rPr>
            </w:pPr>
            <w:r>
              <w:rPr>
                <w:rFonts w:ascii="Times New Roman" w:eastAsia="Times New Roman" w:hAnsi="Times New Roman"/>
                <w:b/>
                <w:sz w:val="24"/>
                <w:szCs w:val="24"/>
                <w:u w:val="single"/>
              </w:rPr>
              <w:t>Day 8</w:t>
            </w:r>
          </w:p>
          <w:p w14:paraId="073B33AD" w14:textId="4E2CDDFB" w:rsidR="00B861D8" w:rsidRPr="00561DC8" w:rsidRDefault="00B861D8" w:rsidP="008D46DB">
            <w:pPr>
              <w:spacing w:before="120" w:after="120"/>
              <w:rPr>
                <w:rFonts w:ascii="Times New Roman" w:eastAsia="Times New Roman" w:hAnsi="Times New Roman"/>
                <w:i/>
                <w:sz w:val="24"/>
                <w:szCs w:val="24"/>
              </w:rPr>
            </w:pPr>
            <w:r w:rsidRPr="00561DC8">
              <w:rPr>
                <w:rFonts w:ascii="Times New Roman" w:eastAsia="Times New Roman" w:hAnsi="Times New Roman"/>
                <w:sz w:val="24"/>
                <w:szCs w:val="24"/>
              </w:rPr>
              <w:t>Warm-up</w:t>
            </w:r>
            <w:r w:rsidR="00561DC8" w:rsidRPr="00561DC8">
              <w:rPr>
                <w:rFonts w:ascii="Times New Roman" w:eastAsia="Times New Roman" w:hAnsi="Times New Roman"/>
                <w:sz w:val="24"/>
                <w:szCs w:val="24"/>
              </w:rPr>
              <w:t xml:space="preserve">: </w:t>
            </w:r>
            <w:r w:rsidRPr="00561DC8">
              <w:rPr>
                <w:rFonts w:ascii="Times New Roman" w:eastAsia="Times New Roman" w:hAnsi="Times New Roman"/>
                <w:i/>
                <w:sz w:val="24"/>
                <w:szCs w:val="24"/>
              </w:rPr>
              <w:t xml:space="preserve">Collect your poster and if you have a physical product collect that as well and stand by your table. </w:t>
            </w:r>
          </w:p>
          <w:p w14:paraId="053A23A8" w14:textId="77777777" w:rsidR="00B861D8" w:rsidRPr="00561DC8" w:rsidRDefault="00B861D8" w:rsidP="00D97614">
            <w:pPr>
              <w:spacing w:before="120" w:after="120"/>
              <w:rPr>
                <w:rFonts w:ascii="Times New Roman" w:eastAsia="Times New Roman" w:hAnsi="Times New Roman"/>
                <w:sz w:val="24"/>
                <w:szCs w:val="24"/>
              </w:rPr>
            </w:pPr>
            <w:bookmarkStart w:id="2" w:name="_GoBack"/>
            <w:r w:rsidRPr="00561DC8">
              <w:rPr>
                <w:rFonts w:ascii="Times New Roman" w:eastAsia="Times New Roman" w:hAnsi="Times New Roman"/>
                <w:sz w:val="24"/>
                <w:szCs w:val="24"/>
              </w:rPr>
              <w:t xml:space="preserve">Introduce the dog handler </w:t>
            </w:r>
            <w:r w:rsidR="00D97614" w:rsidRPr="00561DC8">
              <w:rPr>
                <w:rFonts w:ascii="Times New Roman" w:eastAsia="Times New Roman" w:hAnsi="Times New Roman"/>
                <w:sz w:val="24"/>
                <w:szCs w:val="24"/>
              </w:rPr>
              <w:t>again and restate the project</w:t>
            </w:r>
            <w:r w:rsidRPr="00561DC8">
              <w:rPr>
                <w:rFonts w:ascii="Times New Roman" w:eastAsia="Times New Roman" w:hAnsi="Times New Roman"/>
                <w:sz w:val="24"/>
                <w:szCs w:val="24"/>
              </w:rPr>
              <w:t>. Then have each group present their design concepts to the dog handler</w:t>
            </w:r>
            <w:r w:rsidR="00D97614" w:rsidRPr="00561DC8">
              <w:rPr>
                <w:rFonts w:ascii="Times New Roman" w:eastAsia="Times New Roman" w:hAnsi="Times New Roman"/>
                <w:sz w:val="24"/>
                <w:szCs w:val="24"/>
              </w:rPr>
              <w:t xml:space="preserve"> and the class</w:t>
            </w:r>
            <w:r w:rsidRPr="00561DC8">
              <w:rPr>
                <w:rFonts w:ascii="Times New Roman" w:eastAsia="Times New Roman" w:hAnsi="Times New Roman"/>
                <w:sz w:val="24"/>
                <w:szCs w:val="24"/>
              </w:rPr>
              <w:t xml:space="preserve">. The dog handler can critique the design and offer suggestions. At the end of class have students complete a group grading assessment. </w:t>
            </w:r>
            <w:bookmarkEnd w:id="2"/>
          </w:p>
        </w:tc>
      </w:tr>
      <w:tr w:rsidR="00FB5EC9" w:rsidRPr="00D641DD" w14:paraId="5AEA826D" w14:textId="77777777" w:rsidTr="00765145">
        <w:tc>
          <w:tcPr>
            <w:tcW w:w="802" w:type="pct"/>
          </w:tcPr>
          <w:p w14:paraId="39F86F66" w14:textId="77777777" w:rsidR="00F528B8" w:rsidRPr="00B95DBB" w:rsidRDefault="00B861D8" w:rsidP="00F81FDE">
            <w:pPr>
              <w:spacing w:before="120" w:after="120"/>
              <w:rPr>
                <w:rFonts w:ascii="Times New Roman" w:eastAsia="Times New Roman" w:hAnsi="Times New Roman"/>
                <w:b/>
                <w:sz w:val="24"/>
                <w:szCs w:val="24"/>
              </w:rPr>
            </w:pPr>
            <w:r>
              <w:rPr>
                <w:rFonts w:ascii="Times New Roman" w:eastAsia="Times New Roman" w:hAnsi="Times New Roman"/>
                <w:b/>
                <w:sz w:val="24"/>
                <w:szCs w:val="24"/>
              </w:rPr>
              <w:lastRenderedPageBreak/>
              <w:t>Assessment</w:t>
            </w:r>
          </w:p>
        </w:tc>
        <w:tc>
          <w:tcPr>
            <w:tcW w:w="4198" w:type="pct"/>
          </w:tcPr>
          <w:p w14:paraId="61B79561" w14:textId="51F2ED25" w:rsidR="00F528B8" w:rsidRPr="003C71C8" w:rsidRDefault="00B861D8" w:rsidP="003C71C8">
            <w:pPr>
              <w:spacing w:before="120" w:after="120"/>
              <w:rPr>
                <w:rFonts w:ascii="Times New Roman" w:eastAsia="Times New Roman" w:hAnsi="Times New Roman"/>
                <w:sz w:val="24"/>
                <w:szCs w:val="24"/>
              </w:rPr>
            </w:pPr>
            <w:r>
              <w:rPr>
                <w:rFonts w:ascii="Times New Roman" w:eastAsia="Times New Roman" w:hAnsi="Times New Roman"/>
                <w:sz w:val="24"/>
                <w:szCs w:val="24"/>
              </w:rPr>
              <w:t>Students will be assessed on their group’s actual design, the poster, as well as a group/individual assessment. The rubric</w:t>
            </w:r>
            <w:r w:rsidR="00042B5C">
              <w:rPr>
                <w:rFonts w:ascii="Times New Roman" w:eastAsia="Times New Roman" w:hAnsi="Times New Roman"/>
                <w:sz w:val="24"/>
                <w:szCs w:val="24"/>
              </w:rPr>
              <w:t>s</w:t>
            </w:r>
            <w:r>
              <w:rPr>
                <w:rFonts w:ascii="Times New Roman" w:eastAsia="Times New Roman" w:hAnsi="Times New Roman"/>
                <w:sz w:val="24"/>
                <w:szCs w:val="24"/>
              </w:rPr>
              <w:t xml:space="preserve"> for the poster</w:t>
            </w:r>
            <w:r w:rsidR="00042B5C">
              <w:rPr>
                <w:rFonts w:ascii="Times New Roman" w:eastAsia="Times New Roman" w:hAnsi="Times New Roman"/>
                <w:sz w:val="24"/>
                <w:szCs w:val="24"/>
              </w:rPr>
              <w:t>, the product design, and the presentation</w:t>
            </w:r>
            <w:r>
              <w:rPr>
                <w:rFonts w:ascii="Times New Roman" w:eastAsia="Times New Roman" w:hAnsi="Times New Roman"/>
                <w:sz w:val="24"/>
                <w:szCs w:val="24"/>
              </w:rPr>
              <w:t xml:space="preserve"> </w:t>
            </w:r>
            <w:r w:rsidR="00042B5C">
              <w:rPr>
                <w:rFonts w:ascii="Times New Roman" w:eastAsia="Times New Roman" w:hAnsi="Times New Roman"/>
                <w:sz w:val="24"/>
                <w:szCs w:val="24"/>
              </w:rPr>
              <w:t>are</w:t>
            </w:r>
            <w:r w:rsidR="00D24692">
              <w:rPr>
                <w:rFonts w:ascii="Times New Roman" w:eastAsia="Times New Roman" w:hAnsi="Times New Roman"/>
                <w:sz w:val="24"/>
                <w:szCs w:val="24"/>
              </w:rPr>
              <w:t xml:space="preserve"> </w:t>
            </w:r>
            <w:r>
              <w:rPr>
                <w:rFonts w:ascii="Times New Roman" w:eastAsia="Times New Roman" w:hAnsi="Times New Roman"/>
                <w:sz w:val="24"/>
                <w:szCs w:val="24"/>
              </w:rPr>
              <w:t xml:space="preserve">attached. </w:t>
            </w:r>
          </w:p>
        </w:tc>
      </w:tr>
      <w:tr w:rsidR="00FB5EC9" w:rsidRPr="00D641DD" w14:paraId="004640BD" w14:textId="77777777" w:rsidTr="00765145">
        <w:tc>
          <w:tcPr>
            <w:tcW w:w="802" w:type="pct"/>
          </w:tcPr>
          <w:p w14:paraId="4447A0D6" w14:textId="222E4D7B" w:rsidR="00A77067" w:rsidRDefault="00A77067" w:rsidP="00F81FDE">
            <w:pPr>
              <w:spacing w:before="120" w:after="120"/>
              <w:rPr>
                <w:rFonts w:ascii="Times New Roman" w:eastAsia="Times New Roman" w:hAnsi="Times New Roman"/>
                <w:b/>
                <w:sz w:val="24"/>
                <w:szCs w:val="24"/>
              </w:rPr>
            </w:pPr>
            <w:r>
              <w:rPr>
                <w:rFonts w:ascii="Times New Roman" w:eastAsia="Times New Roman" w:hAnsi="Times New Roman"/>
                <w:b/>
                <w:sz w:val="24"/>
                <w:szCs w:val="24"/>
              </w:rPr>
              <w:t xml:space="preserve">Critical Vocabulary </w:t>
            </w:r>
          </w:p>
        </w:tc>
        <w:tc>
          <w:tcPr>
            <w:tcW w:w="4198" w:type="pct"/>
          </w:tcPr>
          <w:p w14:paraId="655F31B6" w14:textId="175E6FE9" w:rsidR="00A77067" w:rsidRPr="003C71C8" w:rsidRDefault="00A77067" w:rsidP="003C71C8">
            <w:pPr>
              <w:pStyle w:val="ListParagraph"/>
              <w:numPr>
                <w:ilvl w:val="0"/>
                <w:numId w:val="28"/>
              </w:numPr>
              <w:rPr>
                <w:rFonts w:ascii="Times New Roman" w:eastAsia="Times New Roman" w:hAnsi="Times New Roman"/>
                <w:sz w:val="24"/>
                <w:szCs w:val="24"/>
              </w:rPr>
            </w:pPr>
            <w:r w:rsidRPr="003C71C8">
              <w:rPr>
                <w:rFonts w:ascii="Times New Roman" w:eastAsia="Times New Roman" w:hAnsi="Times New Roman"/>
                <w:sz w:val="24"/>
                <w:szCs w:val="24"/>
              </w:rPr>
              <w:t>Wearable device</w:t>
            </w:r>
            <w:r w:rsidR="00CE3F96" w:rsidRPr="003C71C8">
              <w:rPr>
                <w:rFonts w:ascii="Times New Roman" w:eastAsia="Times New Roman" w:hAnsi="Times New Roman"/>
                <w:sz w:val="24"/>
                <w:szCs w:val="24"/>
              </w:rPr>
              <w:t>: technology that can be worn to track information and send information back to the user (in this case the handler)</w:t>
            </w:r>
          </w:p>
          <w:p w14:paraId="3CE05B2B" w14:textId="1CF80235" w:rsidR="00A77067" w:rsidRPr="003C71C8" w:rsidRDefault="00A77067" w:rsidP="003C71C8">
            <w:pPr>
              <w:pStyle w:val="ListParagraph"/>
              <w:numPr>
                <w:ilvl w:val="0"/>
                <w:numId w:val="28"/>
              </w:numPr>
              <w:rPr>
                <w:rFonts w:ascii="Times New Roman" w:eastAsia="Times New Roman" w:hAnsi="Times New Roman"/>
                <w:sz w:val="24"/>
                <w:szCs w:val="24"/>
              </w:rPr>
            </w:pPr>
            <w:r w:rsidRPr="003C71C8">
              <w:rPr>
                <w:rFonts w:ascii="Times New Roman" w:eastAsia="Times New Roman" w:hAnsi="Times New Roman"/>
                <w:sz w:val="24"/>
                <w:szCs w:val="24"/>
              </w:rPr>
              <w:t>Hydration sensor</w:t>
            </w:r>
            <w:r w:rsidR="00CE3F96" w:rsidRPr="003C71C8">
              <w:rPr>
                <w:rFonts w:ascii="Times New Roman" w:eastAsia="Times New Roman" w:hAnsi="Times New Roman"/>
                <w:sz w:val="24"/>
                <w:szCs w:val="24"/>
              </w:rPr>
              <w:t>: detects the level of hydration through skin contact</w:t>
            </w:r>
          </w:p>
          <w:p w14:paraId="249332C8" w14:textId="71796672" w:rsidR="00A77067" w:rsidRPr="003C71C8" w:rsidRDefault="00A77067" w:rsidP="003C71C8">
            <w:pPr>
              <w:pStyle w:val="ListParagraph"/>
              <w:numPr>
                <w:ilvl w:val="0"/>
                <w:numId w:val="28"/>
              </w:numPr>
              <w:rPr>
                <w:rFonts w:ascii="Times New Roman" w:eastAsia="Times New Roman" w:hAnsi="Times New Roman"/>
                <w:sz w:val="24"/>
                <w:szCs w:val="24"/>
              </w:rPr>
            </w:pPr>
            <w:r w:rsidRPr="003C71C8">
              <w:rPr>
                <w:rFonts w:ascii="Times New Roman" w:eastAsia="Times New Roman" w:hAnsi="Times New Roman"/>
                <w:sz w:val="24"/>
                <w:szCs w:val="24"/>
              </w:rPr>
              <w:t>Rescue dog</w:t>
            </w:r>
            <w:r w:rsidR="00CE3F96" w:rsidRPr="003C71C8">
              <w:rPr>
                <w:rFonts w:ascii="Times New Roman" w:eastAsia="Times New Roman" w:hAnsi="Times New Roman"/>
                <w:sz w:val="24"/>
                <w:szCs w:val="24"/>
              </w:rPr>
              <w:t>: a dog whose job it is to track missing people, finding people after natural disasters and wilderness tracking</w:t>
            </w:r>
          </w:p>
          <w:p w14:paraId="5426260B" w14:textId="595C1049" w:rsidR="001773AD" w:rsidRPr="003C71C8" w:rsidRDefault="001773AD" w:rsidP="003C71C8">
            <w:pPr>
              <w:pStyle w:val="ListParagraph"/>
              <w:numPr>
                <w:ilvl w:val="0"/>
                <w:numId w:val="28"/>
              </w:numPr>
              <w:rPr>
                <w:rFonts w:ascii="Times New Roman" w:eastAsia="Times New Roman" w:hAnsi="Times New Roman"/>
                <w:sz w:val="24"/>
                <w:szCs w:val="24"/>
              </w:rPr>
            </w:pPr>
            <w:r w:rsidRPr="003C71C8">
              <w:rPr>
                <w:rFonts w:ascii="Times New Roman" w:eastAsia="Times New Roman" w:hAnsi="Times New Roman"/>
                <w:sz w:val="24"/>
                <w:szCs w:val="24"/>
              </w:rPr>
              <w:t>Avalanche</w:t>
            </w:r>
            <w:r w:rsidR="00CE3F96" w:rsidRPr="003C71C8">
              <w:rPr>
                <w:rFonts w:ascii="Times New Roman" w:eastAsia="Times New Roman" w:hAnsi="Times New Roman"/>
                <w:sz w:val="24"/>
                <w:szCs w:val="24"/>
              </w:rPr>
              <w:t>: when massive amounts of snow and ice fall down a mountain (</w:t>
            </w:r>
            <w:r w:rsidR="00CE3F96" w:rsidRPr="003C71C8">
              <w:rPr>
                <w:rFonts w:ascii="Times New Roman" w:eastAsia="Times New Roman" w:hAnsi="Times New Roman"/>
                <w:i/>
                <w:sz w:val="24"/>
                <w:szCs w:val="24"/>
              </w:rPr>
              <w:t>some students will not know this word, many will though)</w:t>
            </w:r>
          </w:p>
          <w:p w14:paraId="43C6ED6B" w14:textId="3BE99783" w:rsidR="001773AD" w:rsidRPr="003C71C8" w:rsidRDefault="001773AD" w:rsidP="003C71C8">
            <w:pPr>
              <w:pStyle w:val="ListParagraph"/>
              <w:numPr>
                <w:ilvl w:val="0"/>
                <w:numId w:val="28"/>
              </w:numPr>
              <w:rPr>
                <w:rFonts w:ascii="Times New Roman" w:eastAsia="Times New Roman" w:hAnsi="Times New Roman"/>
                <w:sz w:val="24"/>
                <w:szCs w:val="24"/>
              </w:rPr>
            </w:pPr>
            <w:r w:rsidRPr="003C71C8">
              <w:rPr>
                <w:rFonts w:ascii="Times New Roman" w:eastAsia="Times New Roman" w:hAnsi="Times New Roman"/>
                <w:sz w:val="24"/>
                <w:szCs w:val="24"/>
              </w:rPr>
              <w:t>GPS</w:t>
            </w:r>
            <w:r w:rsidR="00CE3F96" w:rsidRPr="003C71C8">
              <w:rPr>
                <w:rFonts w:ascii="Times New Roman" w:eastAsia="Times New Roman" w:hAnsi="Times New Roman"/>
                <w:sz w:val="24"/>
                <w:szCs w:val="24"/>
              </w:rPr>
              <w:t>: (Global positioning system) provides locations using satellites in space</w:t>
            </w:r>
          </w:p>
          <w:p w14:paraId="50B7D3AD" w14:textId="0B665203" w:rsidR="00DD5343" w:rsidRPr="003C71C8" w:rsidRDefault="00DD5343" w:rsidP="003C71C8">
            <w:pPr>
              <w:pStyle w:val="ListParagraph"/>
              <w:numPr>
                <w:ilvl w:val="0"/>
                <w:numId w:val="28"/>
              </w:numPr>
              <w:rPr>
                <w:rFonts w:ascii="Times New Roman" w:eastAsia="Times New Roman" w:hAnsi="Times New Roman"/>
                <w:sz w:val="24"/>
                <w:szCs w:val="24"/>
              </w:rPr>
            </w:pPr>
            <w:r w:rsidRPr="003C71C8">
              <w:rPr>
                <w:rFonts w:ascii="Times New Roman" w:eastAsia="Times New Roman" w:hAnsi="Times New Roman"/>
                <w:sz w:val="24"/>
                <w:szCs w:val="24"/>
              </w:rPr>
              <w:t>Sensor</w:t>
            </w:r>
            <w:r w:rsidR="00CE3F96" w:rsidRPr="003C71C8">
              <w:rPr>
                <w:rFonts w:ascii="Times New Roman" w:eastAsia="Times New Roman" w:hAnsi="Times New Roman"/>
                <w:sz w:val="24"/>
                <w:szCs w:val="24"/>
              </w:rPr>
              <w:t xml:space="preserve">: reacts to an input from the surrounding environment (examples include hydration sensor, heat sensor, light sensor, sound sensor, motion </w:t>
            </w:r>
            <w:r w:rsidR="00CE3F96" w:rsidRPr="003C71C8">
              <w:rPr>
                <w:rFonts w:ascii="Times New Roman" w:eastAsia="Times New Roman" w:hAnsi="Times New Roman"/>
                <w:sz w:val="24"/>
                <w:szCs w:val="24"/>
              </w:rPr>
              <w:lastRenderedPageBreak/>
              <w:t>sensor</w:t>
            </w:r>
            <w:r w:rsidR="00092B0E" w:rsidRPr="003C71C8">
              <w:rPr>
                <w:rFonts w:ascii="Times New Roman" w:eastAsia="Times New Roman" w:hAnsi="Times New Roman"/>
                <w:sz w:val="24"/>
                <w:szCs w:val="24"/>
              </w:rPr>
              <w:t>, vibration sensor</w:t>
            </w:r>
            <w:r w:rsidR="00CE3F96" w:rsidRPr="003C71C8">
              <w:rPr>
                <w:rFonts w:ascii="Times New Roman" w:eastAsia="Times New Roman" w:hAnsi="Times New Roman"/>
                <w:sz w:val="24"/>
                <w:szCs w:val="24"/>
              </w:rPr>
              <w:t xml:space="preserve"> *</w:t>
            </w:r>
            <w:r w:rsidR="00CE3F96" w:rsidRPr="003C71C8">
              <w:rPr>
                <w:rFonts w:ascii="Times New Roman" w:eastAsia="Times New Roman" w:hAnsi="Times New Roman"/>
                <w:i/>
                <w:sz w:val="24"/>
                <w:szCs w:val="24"/>
              </w:rPr>
              <w:t>all of which can be used as examples that students might want to research for their design</w:t>
            </w:r>
          </w:p>
          <w:p w14:paraId="0AF1FB66" w14:textId="0ED537B2" w:rsidR="00A77067" w:rsidRPr="003C71C8" w:rsidRDefault="005C5548" w:rsidP="003C71C8">
            <w:pPr>
              <w:pStyle w:val="ListParagraph"/>
              <w:numPr>
                <w:ilvl w:val="0"/>
                <w:numId w:val="28"/>
              </w:numPr>
              <w:rPr>
                <w:rFonts w:ascii="Times New Roman" w:eastAsia="Times New Roman" w:hAnsi="Times New Roman"/>
                <w:sz w:val="24"/>
                <w:szCs w:val="24"/>
              </w:rPr>
            </w:pPr>
            <w:r w:rsidRPr="003C71C8">
              <w:rPr>
                <w:rFonts w:ascii="Times New Roman" w:eastAsia="Times New Roman" w:hAnsi="Times New Roman"/>
                <w:sz w:val="24"/>
                <w:szCs w:val="24"/>
              </w:rPr>
              <w:t>Accelerometer</w:t>
            </w:r>
            <w:r w:rsidR="00092B0E" w:rsidRPr="003C71C8">
              <w:rPr>
                <w:rFonts w:ascii="Times New Roman" w:eastAsia="Times New Roman" w:hAnsi="Times New Roman"/>
                <w:sz w:val="24"/>
                <w:szCs w:val="24"/>
              </w:rPr>
              <w:t>: a device used to measure acceleration (</w:t>
            </w:r>
            <w:r w:rsidR="00092B0E" w:rsidRPr="003C71C8">
              <w:rPr>
                <w:rFonts w:ascii="Times New Roman" w:eastAsia="Times New Roman" w:hAnsi="Times New Roman"/>
                <w:i/>
                <w:sz w:val="24"/>
                <w:szCs w:val="24"/>
              </w:rPr>
              <w:t>could be helpful in monitoring a dog</w:t>
            </w:r>
            <w:r w:rsidR="00D24692" w:rsidRPr="003C71C8">
              <w:rPr>
                <w:rFonts w:ascii="Times New Roman" w:eastAsia="Times New Roman" w:hAnsi="Times New Roman"/>
                <w:i/>
                <w:sz w:val="24"/>
                <w:szCs w:val="24"/>
              </w:rPr>
              <w:t>’</w:t>
            </w:r>
            <w:r w:rsidR="00092B0E" w:rsidRPr="003C71C8">
              <w:rPr>
                <w:rFonts w:ascii="Times New Roman" w:eastAsia="Times New Roman" w:hAnsi="Times New Roman"/>
                <w:i/>
                <w:sz w:val="24"/>
                <w:szCs w:val="24"/>
              </w:rPr>
              <w:t>s movements)</w:t>
            </w:r>
            <w:r w:rsidRPr="003C71C8">
              <w:rPr>
                <w:rFonts w:ascii="Times New Roman" w:eastAsia="Times New Roman" w:hAnsi="Times New Roman"/>
                <w:sz w:val="24"/>
                <w:szCs w:val="24"/>
              </w:rPr>
              <w:t xml:space="preserve"> </w:t>
            </w:r>
          </w:p>
        </w:tc>
      </w:tr>
      <w:tr w:rsidR="00FB5EC9" w:rsidRPr="00D641DD" w14:paraId="52B6122F" w14:textId="77777777" w:rsidTr="00765145">
        <w:tc>
          <w:tcPr>
            <w:tcW w:w="802" w:type="pct"/>
          </w:tcPr>
          <w:p w14:paraId="0EBA6542" w14:textId="2DE484DE" w:rsidR="005C5548" w:rsidRDefault="005C5548" w:rsidP="00F81FDE">
            <w:pPr>
              <w:spacing w:before="120" w:after="120"/>
              <w:rPr>
                <w:rFonts w:ascii="Times New Roman" w:eastAsia="Times New Roman" w:hAnsi="Times New Roman"/>
                <w:b/>
                <w:sz w:val="24"/>
                <w:szCs w:val="24"/>
              </w:rPr>
            </w:pPr>
            <w:r>
              <w:rPr>
                <w:rFonts w:ascii="Times New Roman" w:eastAsia="Times New Roman" w:hAnsi="Times New Roman"/>
                <w:b/>
                <w:sz w:val="24"/>
                <w:szCs w:val="24"/>
              </w:rPr>
              <w:lastRenderedPageBreak/>
              <w:t>Community Engagement</w:t>
            </w:r>
          </w:p>
        </w:tc>
        <w:tc>
          <w:tcPr>
            <w:tcW w:w="4198" w:type="pct"/>
          </w:tcPr>
          <w:p w14:paraId="1FCB3B7E" w14:textId="5B1BC7E1" w:rsidR="005C5548" w:rsidRDefault="005C5548" w:rsidP="00D24692">
            <w:pPr>
              <w:spacing w:before="120" w:after="120"/>
              <w:rPr>
                <w:rFonts w:ascii="Times New Roman" w:eastAsia="Times New Roman" w:hAnsi="Times New Roman"/>
                <w:sz w:val="24"/>
                <w:szCs w:val="24"/>
              </w:rPr>
            </w:pPr>
            <w:r>
              <w:rPr>
                <w:rFonts w:ascii="Times New Roman" w:eastAsia="Times New Roman" w:hAnsi="Times New Roman"/>
                <w:sz w:val="24"/>
                <w:szCs w:val="24"/>
              </w:rPr>
              <w:t xml:space="preserve">This lesson provides multiple opportunities for community engagement. The first opportunity is simply have search and rescue dog handlers come in and work with your students. </w:t>
            </w:r>
            <w:r w:rsidR="00D24692">
              <w:rPr>
                <w:rFonts w:ascii="Times New Roman" w:eastAsia="Times New Roman" w:hAnsi="Times New Roman"/>
                <w:sz w:val="24"/>
                <w:szCs w:val="24"/>
              </w:rPr>
              <w:t>You can also o</w:t>
            </w:r>
            <w:r>
              <w:rPr>
                <w:rFonts w:ascii="Times New Roman" w:eastAsia="Times New Roman" w:hAnsi="Times New Roman"/>
                <w:sz w:val="24"/>
                <w:szCs w:val="24"/>
              </w:rPr>
              <w:t xml:space="preserve">pen the classroom to parents that day as well. Another great opportunity </w:t>
            </w:r>
            <w:r w:rsidR="00D24692">
              <w:rPr>
                <w:rFonts w:ascii="Times New Roman" w:eastAsia="Times New Roman" w:hAnsi="Times New Roman"/>
                <w:sz w:val="24"/>
                <w:szCs w:val="24"/>
              </w:rPr>
              <w:t xml:space="preserve">could involve </w:t>
            </w:r>
            <w:r>
              <w:rPr>
                <w:rFonts w:ascii="Times New Roman" w:eastAsia="Times New Roman" w:hAnsi="Times New Roman"/>
                <w:sz w:val="24"/>
                <w:szCs w:val="24"/>
              </w:rPr>
              <w:t>taking students to a police or fire station that has rescue dogs to help students experience this lesson outside of the school. Finally, hosting a portfolio night for parents and community members to come in and see the students’ designs is an excellent way to involve the community. Students can also try corresponding with graduate students from universities that are currently working on wearable devices for search and rescue dogs. If there is a university nearby that is working on these projects</w:t>
            </w:r>
            <w:r w:rsidR="00D24692">
              <w:rPr>
                <w:rFonts w:ascii="Times New Roman" w:eastAsia="Times New Roman" w:hAnsi="Times New Roman"/>
                <w:sz w:val="24"/>
                <w:szCs w:val="24"/>
              </w:rPr>
              <w:t>,</w:t>
            </w:r>
            <w:r>
              <w:rPr>
                <w:rFonts w:ascii="Times New Roman" w:eastAsia="Times New Roman" w:hAnsi="Times New Roman"/>
                <w:sz w:val="24"/>
                <w:szCs w:val="24"/>
              </w:rPr>
              <w:t xml:space="preserve"> a field trip to the lab would be an excellent opportunity for the students. If you call and request materials from any local business</w:t>
            </w:r>
            <w:r w:rsidR="00D24692">
              <w:rPr>
                <w:rFonts w:ascii="Times New Roman" w:eastAsia="Times New Roman" w:hAnsi="Times New Roman"/>
                <w:sz w:val="24"/>
                <w:szCs w:val="24"/>
              </w:rPr>
              <w:t>,</w:t>
            </w:r>
            <w:r>
              <w:rPr>
                <w:rFonts w:ascii="Times New Roman" w:eastAsia="Times New Roman" w:hAnsi="Times New Roman"/>
                <w:sz w:val="24"/>
                <w:szCs w:val="24"/>
              </w:rPr>
              <w:t xml:space="preserve"> invite them to your portfolio night to see all of the work the students have completed with the supplies that were donated. </w:t>
            </w:r>
          </w:p>
        </w:tc>
      </w:tr>
      <w:tr w:rsidR="00FB5EC9" w:rsidRPr="00D641DD" w14:paraId="57DE8B9B" w14:textId="77777777" w:rsidTr="00765145">
        <w:tc>
          <w:tcPr>
            <w:tcW w:w="802" w:type="pct"/>
          </w:tcPr>
          <w:p w14:paraId="719A87C8" w14:textId="40494D41" w:rsidR="0009176E" w:rsidRPr="008D5E91" w:rsidRDefault="0009176E" w:rsidP="004752E2">
            <w:pPr>
              <w:spacing w:before="120" w:after="120"/>
              <w:rPr>
                <w:rFonts w:ascii="Times New Roman" w:eastAsia="Times New Roman" w:hAnsi="Times New Roman"/>
                <w:b/>
              </w:rPr>
            </w:pPr>
            <w:r w:rsidRPr="008D5E91">
              <w:rPr>
                <w:rFonts w:ascii="Times New Roman" w:eastAsia="Times New Roman" w:hAnsi="Times New Roman"/>
                <w:b/>
              </w:rPr>
              <w:t xml:space="preserve">Modifications </w:t>
            </w:r>
          </w:p>
        </w:tc>
        <w:tc>
          <w:tcPr>
            <w:tcW w:w="4198" w:type="pct"/>
          </w:tcPr>
          <w:p w14:paraId="5057EAFB" w14:textId="37D10354" w:rsidR="0009176E" w:rsidRPr="00B95DBB" w:rsidRDefault="00B861D8" w:rsidP="005D3856">
            <w:pPr>
              <w:spacing w:before="120" w:after="120"/>
              <w:rPr>
                <w:rFonts w:ascii="Times New Roman" w:eastAsia="Times New Roman" w:hAnsi="Times New Roman"/>
                <w:sz w:val="24"/>
                <w:szCs w:val="24"/>
              </w:rPr>
            </w:pPr>
            <w:r>
              <w:rPr>
                <w:rFonts w:ascii="Times New Roman" w:eastAsia="Times New Roman" w:hAnsi="Times New Roman"/>
                <w:sz w:val="24"/>
                <w:szCs w:val="24"/>
              </w:rPr>
              <w:t>As this is a group project with various job opportunities</w:t>
            </w:r>
            <w:r w:rsidR="00D24692">
              <w:rPr>
                <w:rFonts w:ascii="Times New Roman" w:eastAsia="Times New Roman" w:hAnsi="Times New Roman"/>
                <w:sz w:val="24"/>
                <w:szCs w:val="24"/>
              </w:rPr>
              <w:t>,</w:t>
            </w:r>
            <w:r>
              <w:rPr>
                <w:rFonts w:ascii="Times New Roman" w:eastAsia="Times New Roman" w:hAnsi="Times New Roman"/>
                <w:sz w:val="24"/>
                <w:szCs w:val="24"/>
              </w:rPr>
              <w:t xml:space="preserve"> modifications should not be required. The teacher might have to strategically assign jobs to meet the learning needs of the students, but the rubric and project does not need to be modified for different students, just the job assignment. </w:t>
            </w:r>
          </w:p>
        </w:tc>
      </w:tr>
      <w:tr w:rsidR="00FB5EC9" w:rsidRPr="00D641DD" w14:paraId="7F372A1B" w14:textId="77777777" w:rsidTr="00765145">
        <w:tc>
          <w:tcPr>
            <w:tcW w:w="802" w:type="pct"/>
          </w:tcPr>
          <w:p w14:paraId="0F9E8CC8" w14:textId="77777777" w:rsidR="0009176E" w:rsidRPr="00B95DBB" w:rsidRDefault="0009176E" w:rsidP="00F81FDE">
            <w:pPr>
              <w:spacing w:before="120" w:after="120"/>
              <w:outlineLvl w:val="1"/>
              <w:rPr>
                <w:rFonts w:ascii="Times New Roman" w:eastAsia="Times New Roman" w:hAnsi="Times New Roman"/>
                <w:bCs/>
                <w:sz w:val="24"/>
                <w:szCs w:val="24"/>
              </w:rPr>
            </w:pPr>
            <w:r w:rsidRPr="00B95DBB">
              <w:rPr>
                <w:rFonts w:ascii="Times New Roman" w:eastAsia="Times New Roman" w:hAnsi="Times New Roman"/>
                <w:b/>
                <w:bCs/>
                <w:sz w:val="24"/>
                <w:szCs w:val="24"/>
              </w:rPr>
              <w:t xml:space="preserve">Alternative </w:t>
            </w:r>
            <w:r w:rsidRPr="008D5E91">
              <w:rPr>
                <w:rFonts w:ascii="Times New Roman" w:eastAsia="Times New Roman" w:hAnsi="Times New Roman"/>
                <w:b/>
                <w:bCs/>
                <w:sz w:val="22"/>
                <w:szCs w:val="22"/>
              </w:rPr>
              <w:t xml:space="preserve">Assessments </w:t>
            </w:r>
          </w:p>
          <w:p w14:paraId="508B9578" w14:textId="77777777" w:rsidR="0009176E" w:rsidRPr="00B95DBB" w:rsidRDefault="0009176E" w:rsidP="00F81FDE">
            <w:pPr>
              <w:spacing w:before="120" w:after="120"/>
              <w:rPr>
                <w:rFonts w:ascii="Times New Roman" w:eastAsia="Times New Roman" w:hAnsi="Times New Roman"/>
                <w:b/>
                <w:sz w:val="24"/>
                <w:szCs w:val="24"/>
              </w:rPr>
            </w:pPr>
          </w:p>
        </w:tc>
        <w:tc>
          <w:tcPr>
            <w:tcW w:w="4198" w:type="pct"/>
          </w:tcPr>
          <w:p w14:paraId="15F1FB02" w14:textId="44D44584" w:rsidR="0009176E" w:rsidRPr="00B95DBB" w:rsidRDefault="00B861D8" w:rsidP="00D24692">
            <w:pPr>
              <w:spacing w:before="120" w:after="120"/>
              <w:rPr>
                <w:rFonts w:ascii="Times New Roman" w:eastAsia="Times New Roman" w:hAnsi="Times New Roman"/>
                <w:sz w:val="24"/>
                <w:szCs w:val="24"/>
              </w:rPr>
            </w:pPr>
            <w:r>
              <w:rPr>
                <w:rFonts w:ascii="Times New Roman" w:eastAsia="Times New Roman" w:hAnsi="Times New Roman"/>
                <w:sz w:val="24"/>
                <w:szCs w:val="24"/>
              </w:rPr>
              <w:t>Alternative assessments are not required, but the group assessment may factor differently for different students. For example</w:t>
            </w:r>
            <w:r w:rsidR="00D24692">
              <w:rPr>
                <w:rFonts w:ascii="Times New Roman" w:eastAsia="Times New Roman" w:hAnsi="Times New Roman"/>
                <w:sz w:val="24"/>
                <w:szCs w:val="24"/>
              </w:rPr>
              <w:t>,</w:t>
            </w:r>
            <w:r>
              <w:rPr>
                <w:rFonts w:ascii="Times New Roman" w:eastAsia="Times New Roman" w:hAnsi="Times New Roman"/>
                <w:sz w:val="24"/>
                <w:szCs w:val="24"/>
              </w:rPr>
              <w:t xml:space="preserve"> a self-contained student who cannot rea</w:t>
            </w:r>
            <w:r w:rsidR="00D24692">
              <w:rPr>
                <w:rFonts w:ascii="Times New Roman" w:eastAsia="Times New Roman" w:hAnsi="Times New Roman"/>
                <w:sz w:val="24"/>
                <w:szCs w:val="24"/>
              </w:rPr>
              <w:t>d</w:t>
            </w:r>
            <w:r>
              <w:rPr>
                <w:rFonts w:ascii="Times New Roman" w:eastAsia="Times New Roman" w:hAnsi="Times New Roman"/>
                <w:sz w:val="24"/>
                <w:szCs w:val="24"/>
              </w:rPr>
              <w:t xml:space="preserve"> might be given a very specific job from the teacher</w:t>
            </w:r>
            <w:r w:rsidR="00D24692">
              <w:rPr>
                <w:rFonts w:ascii="Times New Roman" w:eastAsia="Times New Roman" w:hAnsi="Times New Roman"/>
                <w:sz w:val="24"/>
                <w:szCs w:val="24"/>
              </w:rPr>
              <w:t>,</w:t>
            </w:r>
            <w:r>
              <w:rPr>
                <w:rFonts w:ascii="Times New Roman" w:eastAsia="Times New Roman" w:hAnsi="Times New Roman"/>
                <w:sz w:val="24"/>
                <w:szCs w:val="24"/>
              </w:rPr>
              <w:t xml:space="preserve"> and </w:t>
            </w:r>
            <w:r w:rsidR="00D24692">
              <w:rPr>
                <w:rFonts w:ascii="Times New Roman" w:eastAsia="Times New Roman" w:hAnsi="Times New Roman"/>
                <w:sz w:val="24"/>
                <w:szCs w:val="24"/>
              </w:rPr>
              <w:t>would then be assessed on if he can explain the project and</w:t>
            </w:r>
            <w:r>
              <w:rPr>
                <w:rFonts w:ascii="Times New Roman" w:eastAsia="Times New Roman" w:hAnsi="Times New Roman"/>
                <w:sz w:val="24"/>
                <w:szCs w:val="24"/>
              </w:rPr>
              <w:t xml:space="preserve"> accomplis</w:t>
            </w:r>
            <w:r w:rsidR="00D24692">
              <w:rPr>
                <w:rFonts w:ascii="Times New Roman" w:eastAsia="Times New Roman" w:hAnsi="Times New Roman"/>
                <w:sz w:val="24"/>
                <w:szCs w:val="24"/>
              </w:rPr>
              <w:t>hed the job</w:t>
            </w:r>
            <w:r>
              <w:rPr>
                <w:rFonts w:ascii="Times New Roman" w:eastAsia="Times New Roman" w:hAnsi="Times New Roman"/>
                <w:sz w:val="24"/>
                <w:szCs w:val="24"/>
              </w:rPr>
              <w:t xml:space="preserve">, but this is an extreme circumstance. Part of this project is the ability for the students to be able to work as a design team, so not working </w:t>
            </w:r>
            <w:r w:rsidR="00BD7E1B">
              <w:rPr>
                <w:rFonts w:ascii="Times New Roman" w:eastAsia="Times New Roman" w:hAnsi="Times New Roman"/>
                <w:sz w:val="24"/>
                <w:szCs w:val="24"/>
              </w:rPr>
              <w:t xml:space="preserve">in a group is not an option. </w:t>
            </w:r>
          </w:p>
        </w:tc>
      </w:tr>
      <w:tr w:rsidR="00FB5EC9" w:rsidRPr="00D641DD" w14:paraId="2506108B" w14:textId="77777777" w:rsidTr="00765145">
        <w:trPr>
          <w:trHeight w:val="737"/>
        </w:trPr>
        <w:tc>
          <w:tcPr>
            <w:tcW w:w="802" w:type="pct"/>
          </w:tcPr>
          <w:p w14:paraId="0257385C" w14:textId="77777777" w:rsidR="00783D4B" w:rsidRPr="00B95DBB" w:rsidRDefault="00783D4B" w:rsidP="008D5E91">
            <w:pPr>
              <w:spacing w:before="120"/>
              <w:rPr>
                <w:rFonts w:ascii="Times New Roman" w:eastAsia="Times New Roman" w:hAnsi="Times New Roman"/>
                <w:b/>
                <w:sz w:val="24"/>
                <w:szCs w:val="24"/>
              </w:rPr>
            </w:pPr>
            <w:r w:rsidRPr="00B95DBB">
              <w:rPr>
                <w:rFonts w:ascii="Times New Roman" w:eastAsia="Times New Roman" w:hAnsi="Times New Roman"/>
                <w:b/>
                <w:sz w:val="24"/>
                <w:szCs w:val="24"/>
              </w:rPr>
              <w:t>References</w:t>
            </w:r>
            <w:r w:rsidR="0057411D" w:rsidRPr="00B95DBB">
              <w:rPr>
                <w:rFonts w:ascii="Times New Roman" w:eastAsia="Times New Roman" w:hAnsi="Times New Roman"/>
                <w:b/>
                <w:sz w:val="24"/>
                <w:szCs w:val="24"/>
              </w:rPr>
              <w:t xml:space="preserve"> </w:t>
            </w:r>
          </w:p>
        </w:tc>
        <w:tc>
          <w:tcPr>
            <w:tcW w:w="4198" w:type="pct"/>
          </w:tcPr>
          <w:p w14:paraId="6719E049" w14:textId="77777777" w:rsidR="006D3F29" w:rsidRPr="006D3F29" w:rsidRDefault="006D3F29" w:rsidP="003C71C8">
            <w:pPr>
              <w:ind w:left="522" w:hanging="522"/>
              <w:rPr>
                <w:rFonts w:ascii="Times New Roman" w:eastAsia="Times New Roman" w:hAnsi="Times New Roman"/>
                <w:sz w:val="24"/>
                <w:szCs w:val="24"/>
              </w:rPr>
            </w:pPr>
            <w:r>
              <w:rPr>
                <w:rFonts w:ascii="Times New Roman" w:eastAsia="Times New Roman" w:hAnsi="Times New Roman"/>
                <w:sz w:val="24"/>
                <w:szCs w:val="24"/>
              </w:rPr>
              <w:t xml:space="preserve">American Rescue Dog Association. (1996). </w:t>
            </w:r>
            <w:r>
              <w:rPr>
                <w:rFonts w:ascii="Times New Roman" w:eastAsia="Times New Roman" w:hAnsi="Times New Roman"/>
                <w:i/>
                <w:sz w:val="24"/>
                <w:szCs w:val="24"/>
              </w:rPr>
              <w:t>ARDA Search Dogs</w:t>
            </w:r>
            <w:r>
              <w:rPr>
                <w:rFonts w:ascii="Times New Roman" w:eastAsia="Times New Roman" w:hAnsi="Times New Roman"/>
                <w:sz w:val="24"/>
                <w:szCs w:val="24"/>
              </w:rPr>
              <w:t>. Retrieved from www.ardainc.org/about_dog.html</w:t>
            </w:r>
          </w:p>
          <w:p w14:paraId="66BE3992" w14:textId="77777777" w:rsidR="00783D4B" w:rsidRDefault="00991A23" w:rsidP="003C71C8">
            <w:pPr>
              <w:ind w:left="522" w:hanging="522"/>
              <w:rPr>
                <w:rFonts w:ascii="Times New Roman" w:eastAsia="Times New Roman" w:hAnsi="Times New Roman"/>
                <w:sz w:val="24"/>
                <w:szCs w:val="24"/>
              </w:rPr>
            </w:pPr>
            <w:r>
              <w:rPr>
                <w:rFonts w:ascii="Times New Roman" w:eastAsia="Times New Roman" w:hAnsi="Times New Roman"/>
                <w:sz w:val="24"/>
                <w:szCs w:val="24"/>
              </w:rPr>
              <w:t xml:space="preserve">Animal Den. (2014). </w:t>
            </w:r>
            <w:r>
              <w:rPr>
                <w:rFonts w:ascii="Times New Roman" w:eastAsia="Times New Roman" w:hAnsi="Times New Roman"/>
                <w:i/>
                <w:sz w:val="24"/>
                <w:szCs w:val="24"/>
              </w:rPr>
              <w:t>What dog breeds make the best search and rescue dogs</w:t>
            </w:r>
            <w:r>
              <w:rPr>
                <w:rFonts w:ascii="Times New Roman" w:eastAsia="Times New Roman" w:hAnsi="Times New Roman"/>
                <w:sz w:val="24"/>
                <w:szCs w:val="24"/>
              </w:rPr>
              <w:t xml:space="preserve">.    Retrieved from </w:t>
            </w:r>
            <w:r w:rsidRPr="006D3F29">
              <w:rPr>
                <w:rFonts w:ascii="Times New Roman" w:eastAsia="Times New Roman" w:hAnsi="Times New Roman"/>
                <w:sz w:val="24"/>
                <w:szCs w:val="24"/>
              </w:rPr>
              <w:t>www.animalden.com/seandredo.html</w:t>
            </w:r>
          </w:p>
          <w:p w14:paraId="2AB379D8" w14:textId="77777777" w:rsidR="00991A23" w:rsidRDefault="00991A23" w:rsidP="003C71C8">
            <w:pPr>
              <w:ind w:left="522" w:hanging="522"/>
              <w:rPr>
                <w:rFonts w:ascii="Times New Roman" w:eastAsia="Times New Roman" w:hAnsi="Times New Roman"/>
                <w:sz w:val="24"/>
                <w:szCs w:val="24"/>
              </w:rPr>
            </w:pPr>
            <w:r>
              <w:rPr>
                <w:rFonts w:ascii="Times New Roman" w:eastAsia="Times New Roman" w:hAnsi="Times New Roman"/>
                <w:sz w:val="24"/>
                <w:szCs w:val="24"/>
              </w:rPr>
              <w:t xml:space="preserve">Canadian Search Dog Association. </w:t>
            </w:r>
            <w:r w:rsidR="006D3F29">
              <w:rPr>
                <w:rFonts w:ascii="Times New Roman" w:eastAsia="Times New Roman" w:hAnsi="Times New Roman"/>
                <w:i/>
                <w:sz w:val="24"/>
                <w:szCs w:val="24"/>
              </w:rPr>
              <w:t xml:space="preserve">What breed should you choose? </w:t>
            </w:r>
            <w:r w:rsidR="006D3F29">
              <w:rPr>
                <w:rFonts w:ascii="Times New Roman" w:eastAsia="Times New Roman" w:hAnsi="Times New Roman"/>
                <w:sz w:val="24"/>
                <w:szCs w:val="24"/>
              </w:rPr>
              <w:t>Retrieved from canadiansearchdog.com/training-info-2/what-breed-should-you-choose/</w:t>
            </w:r>
          </w:p>
          <w:p w14:paraId="42562B36" w14:textId="77777777" w:rsidR="006D3F29" w:rsidRPr="008D5E91" w:rsidRDefault="006D3F29" w:rsidP="003C71C8">
            <w:pPr>
              <w:pStyle w:val="Heading1"/>
              <w:shd w:val="clear" w:color="auto" w:fill="FFFFFF"/>
              <w:spacing w:before="0" w:beforeAutospacing="0" w:after="0" w:afterAutospacing="0"/>
              <w:ind w:left="522" w:hanging="522"/>
              <w:outlineLvl w:val="0"/>
              <w:rPr>
                <w:b w:val="0"/>
                <w:bCs w:val="0"/>
                <w:kern w:val="0"/>
                <w:sz w:val="24"/>
                <w:szCs w:val="24"/>
              </w:rPr>
            </w:pPr>
            <w:r w:rsidRPr="008D5E91">
              <w:rPr>
                <w:b w:val="0"/>
                <w:bCs w:val="0"/>
                <w:kern w:val="0"/>
                <w:sz w:val="24"/>
                <w:szCs w:val="24"/>
              </w:rPr>
              <w:t>Lewis, T. (2014). Canine 2.0: Dogs in High</w:t>
            </w:r>
            <w:r w:rsidR="008D5E91">
              <w:rPr>
                <w:b w:val="0"/>
                <w:bCs w:val="0"/>
                <w:kern w:val="0"/>
                <w:sz w:val="24"/>
                <w:szCs w:val="24"/>
              </w:rPr>
              <w:t xml:space="preserve">-Tech Gear Could Aid Search-and </w:t>
            </w:r>
            <w:r w:rsidRPr="008D5E91">
              <w:rPr>
                <w:b w:val="0"/>
                <w:bCs w:val="0"/>
                <w:kern w:val="0"/>
                <w:sz w:val="24"/>
                <w:szCs w:val="24"/>
              </w:rPr>
              <w:t>Rescue Efforts</w:t>
            </w:r>
            <w:r w:rsidR="008D5E91">
              <w:rPr>
                <w:b w:val="0"/>
                <w:bCs w:val="0"/>
                <w:kern w:val="0"/>
                <w:sz w:val="24"/>
                <w:szCs w:val="24"/>
              </w:rPr>
              <w:t xml:space="preserve">. </w:t>
            </w:r>
            <w:proofErr w:type="spellStart"/>
            <w:r w:rsidR="008D5E91">
              <w:rPr>
                <w:b w:val="0"/>
                <w:bCs w:val="0"/>
                <w:i/>
                <w:kern w:val="0"/>
                <w:sz w:val="24"/>
                <w:szCs w:val="24"/>
              </w:rPr>
              <w:t>Livescience</w:t>
            </w:r>
            <w:proofErr w:type="spellEnd"/>
            <w:r w:rsidR="008D5E91">
              <w:rPr>
                <w:b w:val="0"/>
                <w:bCs w:val="0"/>
                <w:kern w:val="0"/>
                <w:sz w:val="24"/>
                <w:szCs w:val="24"/>
              </w:rPr>
              <w:t xml:space="preserve">. Retrieved from </w:t>
            </w:r>
            <w:r w:rsidR="008D5E91" w:rsidRPr="008D5E91">
              <w:rPr>
                <w:b w:val="0"/>
                <w:bCs w:val="0"/>
                <w:kern w:val="0"/>
                <w:sz w:val="24"/>
                <w:szCs w:val="24"/>
              </w:rPr>
              <w:t>http://www.livescience.com/45324-high-tech-search-and-rescue-dogs.html</w:t>
            </w:r>
          </w:p>
          <w:p w14:paraId="7EC484FD" w14:textId="77777777" w:rsidR="008D5E91" w:rsidRDefault="009A01DE" w:rsidP="003C71C8">
            <w:pPr>
              <w:pStyle w:val="Heading1"/>
              <w:shd w:val="clear" w:color="auto" w:fill="FFFFFF"/>
              <w:spacing w:before="0" w:beforeAutospacing="0" w:after="0" w:afterAutospacing="0"/>
              <w:ind w:left="522" w:hanging="522"/>
              <w:outlineLvl w:val="0"/>
              <w:rPr>
                <w:b w:val="0"/>
                <w:bCs w:val="0"/>
                <w:kern w:val="0"/>
                <w:sz w:val="24"/>
                <w:szCs w:val="24"/>
              </w:rPr>
            </w:pPr>
            <w:hyperlink r:id="rId10" w:history="1">
              <w:r w:rsidR="008D5E91" w:rsidRPr="006D3F29">
                <w:rPr>
                  <w:b w:val="0"/>
                  <w:kern w:val="0"/>
                  <w:sz w:val="24"/>
                  <w:szCs w:val="24"/>
                </w:rPr>
                <w:t>Thibodeau</w:t>
              </w:r>
            </w:hyperlink>
            <w:r w:rsidR="008D5E91" w:rsidRPr="006D3F29">
              <w:rPr>
                <w:b w:val="0"/>
                <w:bCs w:val="0"/>
                <w:kern w:val="0"/>
                <w:sz w:val="24"/>
                <w:szCs w:val="24"/>
              </w:rPr>
              <w:t xml:space="preserve">, P. (2014). Meet Diesel, a cute dog and organic robot. </w:t>
            </w:r>
            <w:r w:rsidR="008D5E91">
              <w:rPr>
                <w:b w:val="0"/>
                <w:bCs w:val="0"/>
                <w:i/>
                <w:kern w:val="0"/>
                <w:sz w:val="24"/>
                <w:szCs w:val="24"/>
              </w:rPr>
              <w:t xml:space="preserve">Computerworld. </w:t>
            </w:r>
            <w:r w:rsidR="008D5E91">
              <w:rPr>
                <w:b w:val="0"/>
                <w:bCs w:val="0"/>
                <w:kern w:val="0"/>
                <w:sz w:val="24"/>
                <w:szCs w:val="24"/>
              </w:rPr>
              <w:t xml:space="preserve">Retrieved from </w:t>
            </w:r>
            <w:hyperlink r:id="rId11" w:history="1">
              <w:r w:rsidR="008D5E91" w:rsidRPr="009D3155">
                <w:rPr>
                  <w:rStyle w:val="Hyperlink"/>
                  <w:b w:val="0"/>
                  <w:bCs w:val="0"/>
                  <w:kern w:val="0"/>
                  <w:sz w:val="24"/>
                  <w:szCs w:val="24"/>
                </w:rPr>
                <w:t>http://www.computerworld.com/s/article/9249066/Meet_Diesel_a_cute_dog_and_organic_robot</w:t>
              </w:r>
            </w:hyperlink>
          </w:p>
          <w:p w14:paraId="542EDDF6" w14:textId="77777777" w:rsidR="006D3F29" w:rsidRPr="008D5E91" w:rsidRDefault="006D3F29" w:rsidP="003C71C8">
            <w:pPr>
              <w:pStyle w:val="Heading1"/>
              <w:shd w:val="clear" w:color="auto" w:fill="FFFFFF"/>
              <w:spacing w:before="0" w:beforeAutospacing="0" w:after="0" w:afterAutospacing="0"/>
              <w:ind w:left="522" w:hanging="522"/>
              <w:textAlignment w:val="baseline"/>
              <w:outlineLvl w:val="0"/>
              <w:rPr>
                <w:b w:val="0"/>
                <w:bCs w:val="0"/>
                <w:kern w:val="0"/>
                <w:sz w:val="24"/>
                <w:szCs w:val="24"/>
              </w:rPr>
            </w:pPr>
            <w:proofErr w:type="spellStart"/>
            <w:r w:rsidRPr="006D3F29">
              <w:rPr>
                <w:b w:val="0"/>
                <w:bCs w:val="0"/>
                <w:kern w:val="0"/>
                <w:sz w:val="24"/>
                <w:szCs w:val="24"/>
              </w:rPr>
              <w:t>Zanolli</w:t>
            </w:r>
            <w:proofErr w:type="spellEnd"/>
            <w:r w:rsidRPr="006D3F29">
              <w:rPr>
                <w:b w:val="0"/>
                <w:bCs w:val="0"/>
                <w:kern w:val="0"/>
                <w:sz w:val="24"/>
                <w:szCs w:val="24"/>
              </w:rPr>
              <w:t>, L. (2014). Ctrl + Sit. Ctrl + Stay: Going High-Tech to Train Dogs</w:t>
            </w:r>
            <w:r>
              <w:rPr>
                <w:b w:val="0"/>
                <w:bCs w:val="0"/>
                <w:kern w:val="0"/>
                <w:sz w:val="24"/>
                <w:szCs w:val="24"/>
              </w:rPr>
              <w:t xml:space="preserve">. </w:t>
            </w:r>
            <w:r>
              <w:rPr>
                <w:b w:val="0"/>
                <w:bCs w:val="0"/>
                <w:i/>
                <w:kern w:val="0"/>
                <w:sz w:val="24"/>
                <w:szCs w:val="24"/>
              </w:rPr>
              <w:t xml:space="preserve">Healthy Paws Pet Insurance and Foundation. </w:t>
            </w:r>
            <w:r>
              <w:rPr>
                <w:b w:val="0"/>
                <w:bCs w:val="0"/>
                <w:kern w:val="0"/>
                <w:sz w:val="24"/>
                <w:szCs w:val="24"/>
              </w:rPr>
              <w:t xml:space="preserve">Retrieved from </w:t>
            </w:r>
            <w:r w:rsidRPr="006D3F29">
              <w:rPr>
                <w:b w:val="0"/>
                <w:bCs w:val="0"/>
                <w:kern w:val="0"/>
                <w:sz w:val="24"/>
                <w:szCs w:val="24"/>
              </w:rPr>
              <w:lastRenderedPageBreak/>
              <w:t>http://www.healthypawspetinsurance.com/blog/2014/07/01/ctrl-sit-ctrl-stay-going-high-tech-to-train-dogs/</w:t>
            </w:r>
          </w:p>
        </w:tc>
      </w:tr>
      <w:tr w:rsidR="00FB5EC9" w:rsidRPr="00D641DD" w14:paraId="361FF0EA" w14:textId="77777777" w:rsidTr="00765145">
        <w:trPr>
          <w:trHeight w:val="1952"/>
        </w:trPr>
        <w:tc>
          <w:tcPr>
            <w:tcW w:w="802" w:type="pct"/>
          </w:tcPr>
          <w:p w14:paraId="15D4A98C" w14:textId="77777777" w:rsidR="0009176E" w:rsidRDefault="0009176E" w:rsidP="008D5E91">
            <w:pPr>
              <w:spacing w:before="120" w:after="120"/>
              <w:outlineLvl w:val="1"/>
              <w:rPr>
                <w:rFonts w:ascii="Times New Roman" w:eastAsia="Times New Roman" w:hAnsi="Times New Roman"/>
                <w:b/>
                <w:bCs/>
                <w:sz w:val="24"/>
                <w:szCs w:val="24"/>
              </w:rPr>
            </w:pPr>
            <w:r w:rsidRPr="00B95DBB">
              <w:rPr>
                <w:rFonts w:ascii="Times New Roman" w:eastAsia="Times New Roman" w:hAnsi="Times New Roman"/>
                <w:b/>
                <w:bCs/>
                <w:sz w:val="24"/>
                <w:szCs w:val="24"/>
              </w:rPr>
              <w:lastRenderedPageBreak/>
              <w:t>Comments</w:t>
            </w:r>
            <w:r w:rsidR="0057411D" w:rsidRPr="00B95DBB">
              <w:rPr>
                <w:rFonts w:ascii="Times New Roman" w:eastAsia="Times New Roman" w:hAnsi="Times New Roman"/>
                <w:b/>
                <w:bCs/>
                <w:sz w:val="24"/>
                <w:szCs w:val="24"/>
              </w:rPr>
              <w:t xml:space="preserve"> </w:t>
            </w:r>
          </w:p>
          <w:p w14:paraId="74B566BB" w14:textId="77777777" w:rsidR="005C5548" w:rsidRPr="00B95DBB" w:rsidRDefault="005C5548" w:rsidP="008D5E91">
            <w:pPr>
              <w:spacing w:before="120" w:after="120"/>
              <w:outlineLvl w:val="1"/>
              <w:rPr>
                <w:rFonts w:ascii="Times New Roman" w:eastAsia="Times New Roman" w:hAnsi="Times New Roman"/>
                <w:b/>
                <w:sz w:val="24"/>
                <w:szCs w:val="24"/>
              </w:rPr>
            </w:pPr>
          </w:p>
        </w:tc>
        <w:tc>
          <w:tcPr>
            <w:tcW w:w="4198" w:type="pct"/>
          </w:tcPr>
          <w:p w14:paraId="6E3303A6" w14:textId="6D28CF58" w:rsidR="0009176E" w:rsidRPr="00B95DBB" w:rsidRDefault="008D5E91" w:rsidP="00D24692">
            <w:pPr>
              <w:rPr>
                <w:rFonts w:ascii="Times New Roman" w:eastAsia="Times New Roman" w:hAnsi="Times New Roman"/>
                <w:sz w:val="24"/>
                <w:szCs w:val="24"/>
              </w:rPr>
            </w:pPr>
            <w:r>
              <w:rPr>
                <w:rFonts w:ascii="Times New Roman" w:eastAsia="Times New Roman" w:hAnsi="Times New Roman"/>
                <w:sz w:val="24"/>
                <w:szCs w:val="24"/>
              </w:rPr>
              <w:t>Many of the materials students can use can be found at a thrift shop or scrap exchange. If students do not have experience designing in 3D software platforms, then the teacher can alter the assignment so that all students are design a prototype instead of a virtual model. If the models do not look incredible</w:t>
            </w:r>
            <w:r w:rsidR="00D24692">
              <w:rPr>
                <w:rFonts w:ascii="Times New Roman" w:eastAsia="Times New Roman" w:hAnsi="Times New Roman"/>
                <w:sz w:val="24"/>
                <w:szCs w:val="24"/>
              </w:rPr>
              <w:t>,</w:t>
            </w:r>
            <w:r>
              <w:rPr>
                <w:rFonts w:ascii="Times New Roman" w:eastAsia="Times New Roman" w:hAnsi="Times New Roman"/>
                <w:sz w:val="24"/>
                <w:szCs w:val="24"/>
              </w:rPr>
              <w:t xml:space="preserve"> </w:t>
            </w:r>
            <w:r w:rsidR="00895EA8">
              <w:rPr>
                <w:rFonts w:ascii="Times New Roman" w:eastAsia="Times New Roman" w:hAnsi="Times New Roman"/>
                <w:sz w:val="24"/>
                <w:szCs w:val="24"/>
              </w:rPr>
              <w:t>that is ok, the main point of this project is</w:t>
            </w:r>
            <w:r w:rsidR="00D24692">
              <w:rPr>
                <w:rFonts w:ascii="Times New Roman" w:eastAsia="Times New Roman" w:hAnsi="Times New Roman"/>
                <w:sz w:val="24"/>
                <w:szCs w:val="24"/>
              </w:rPr>
              <w:t xml:space="preserve"> experiencing</w:t>
            </w:r>
            <w:r w:rsidR="00895EA8">
              <w:rPr>
                <w:rFonts w:ascii="Times New Roman" w:eastAsia="Times New Roman" w:hAnsi="Times New Roman"/>
                <w:sz w:val="24"/>
                <w:szCs w:val="24"/>
              </w:rPr>
              <w:t xml:space="preserve"> the design process and </w:t>
            </w:r>
            <w:r w:rsidR="00D24692">
              <w:rPr>
                <w:rFonts w:ascii="Times New Roman" w:eastAsia="Times New Roman" w:hAnsi="Times New Roman"/>
                <w:sz w:val="24"/>
                <w:szCs w:val="24"/>
              </w:rPr>
              <w:t xml:space="preserve">getting the </w:t>
            </w:r>
            <w:r w:rsidR="00895EA8">
              <w:rPr>
                <w:rFonts w:ascii="Times New Roman" w:eastAsia="Times New Roman" w:hAnsi="Times New Roman"/>
                <w:sz w:val="24"/>
                <w:szCs w:val="24"/>
              </w:rPr>
              <w:t xml:space="preserve">students </w:t>
            </w:r>
            <w:r w:rsidR="00D24692">
              <w:rPr>
                <w:rFonts w:ascii="Times New Roman" w:eastAsia="Times New Roman" w:hAnsi="Times New Roman"/>
                <w:sz w:val="24"/>
                <w:szCs w:val="24"/>
              </w:rPr>
              <w:t xml:space="preserve">to </w:t>
            </w:r>
            <w:r w:rsidR="00895EA8">
              <w:rPr>
                <w:rFonts w:ascii="Times New Roman" w:eastAsia="Times New Roman" w:hAnsi="Times New Roman"/>
                <w:sz w:val="24"/>
                <w:szCs w:val="24"/>
              </w:rPr>
              <w:t xml:space="preserve">articulate their design concept to a </w:t>
            </w:r>
            <w:r w:rsidR="00D24692">
              <w:rPr>
                <w:rFonts w:ascii="Times New Roman" w:eastAsia="Times New Roman" w:hAnsi="Times New Roman"/>
                <w:sz w:val="24"/>
                <w:szCs w:val="24"/>
              </w:rPr>
              <w:t xml:space="preserve">field expert (the </w:t>
            </w:r>
            <w:r w:rsidR="00895EA8">
              <w:rPr>
                <w:rFonts w:ascii="Times New Roman" w:eastAsia="Times New Roman" w:hAnsi="Times New Roman"/>
                <w:sz w:val="24"/>
                <w:szCs w:val="24"/>
              </w:rPr>
              <w:t>dog handler</w:t>
            </w:r>
            <w:r w:rsidR="00D24692">
              <w:rPr>
                <w:rFonts w:ascii="Times New Roman" w:eastAsia="Times New Roman" w:hAnsi="Times New Roman"/>
                <w:sz w:val="24"/>
                <w:szCs w:val="24"/>
              </w:rPr>
              <w:t>)</w:t>
            </w:r>
            <w:r w:rsidR="00895EA8">
              <w:rPr>
                <w:rFonts w:ascii="Times New Roman" w:eastAsia="Times New Roman" w:hAnsi="Times New Roman"/>
                <w:sz w:val="24"/>
                <w:szCs w:val="24"/>
              </w:rPr>
              <w:t xml:space="preserve">. If you cannot get a dog handler to your classroom, try to find someone from an animal shelter or </w:t>
            </w:r>
            <w:r w:rsidR="00D24692">
              <w:rPr>
                <w:rFonts w:ascii="Times New Roman" w:eastAsia="Times New Roman" w:hAnsi="Times New Roman"/>
                <w:sz w:val="24"/>
                <w:szCs w:val="24"/>
              </w:rPr>
              <w:t>veterinarian’s</w:t>
            </w:r>
            <w:r w:rsidR="00895EA8">
              <w:rPr>
                <w:rFonts w:ascii="Times New Roman" w:eastAsia="Times New Roman" w:hAnsi="Times New Roman"/>
                <w:sz w:val="24"/>
                <w:szCs w:val="24"/>
              </w:rPr>
              <w:t xml:space="preserve"> office. </w:t>
            </w:r>
            <w:r w:rsidR="00D97614">
              <w:rPr>
                <w:rFonts w:ascii="Times New Roman" w:eastAsia="Times New Roman" w:hAnsi="Times New Roman"/>
                <w:sz w:val="24"/>
                <w:szCs w:val="24"/>
              </w:rPr>
              <w:t xml:space="preserve">The project becomes </w:t>
            </w:r>
            <w:r w:rsidR="00D24692">
              <w:rPr>
                <w:rFonts w:ascii="Times New Roman" w:eastAsia="Times New Roman" w:hAnsi="Times New Roman"/>
                <w:sz w:val="24"/>
                <w:szCs w:val="24"/>
              </w:rPr>
              <w:t xml:space="preserve">much </w:t>
            </w:r>
            <w:r w:rsidR="00D97614">
              <w:rPr>
                <w:rFonts w:ascii="Times New Roman" w:eastAsia="Times New Roman" w:hAnsi="Times New Roman"/>
                <w:sz w:val="24"/>
                <w:szCs w:val="24"/>
              </w:rPr>
              <w:t xml:space="preserve">more real to the students once they have an actual dog in the classroom. </w:t>
            </w:r>
          </w:p>
        </w:tc>
      </w:tr>
      <w:tr w:rsidR="00FB5EC9" w:rsidRPr="00D641DD" w14:paraId="3818D752" w14:textId="77777777" w:rsidTr="00765145">
        <w:trPr>
          <w:trHeight w:val="1952"/>
        </w:trPr>
        <w:tc>
          <w:tcPr>
            <w:tcW w:w="802" w:type="pct"/>
          </w:tcPr>
          <w:p w14:paraId="37A77922" w14:textId="2C0925C1" w:rsidR="005364BB" w:rsidRPr="00B95DBB" w:rsidRDefault="005364BB" w:rsidP="008D5E91">
            <w:pPr>
              <w:spacing w:before="120" w:after="120"/>
              <w:outlineLvl w:val="1"/>
              <w:rPr>
                <w:rFonts w:ascii="Times New Roman" w:eastAsia="Times New Roman" w:hAnsi="Times New Roman"/>
                <w:b/>
                <w:bCs/>
                <w:sz w:val="24"/>
                <w:szCs w:val="24"/>
              </w:rPr>
            </w:pPr>
            <w:r>
              <w:rPr>
                <w:rFonts w:ascii="Times New Roman" w:eastAsia="Times New Roman" w:hAnsi="Times New Roman"/>
                <w:b/>
                <w:bCs/>
                <w:sz w:val="24"/>
                <w:szCs w:val="24"/>
              </w:rPr>
              <w:t>Author Information</w:t>
            </w:r>
          </w:p>
        </w:tc>
        <w:tc>
          <w:tcPr>
            <w:tcW w:w="4198" w:type="pct"/>
          </w:tcPr>
          <w:p w14:paraId="244CB94A" w14:textId="4DAF05CB" w:rsidR="005364BB" w:rsidRDefault="005364BB" w:rsidP="00CE3F96">
            <w:pPr>
              <w:rPr>
                <w:rFonts w:ascii="Times New Roman" w:eastAsia="Times New Roman" w:hAnsi="Times New Roman"/>
                <w:sz w:val="24"/>
                <w:szCs w:val="24"/>
              </w:rPr>
            </w:pPr>
            <w:r w:rsidRPr="00CE3F96">
              <w:rPr>
                <w:rFonts w:ascii="Times New Roman" w:eastAsia="Times New Roman" w:hAnsi="Times New Roman"/>
                <w:sz w:val="24"/>
                <w:szCs w:val="24"/>
              </w:rPr>
              <w:t>Hannah Elliott (Kenan Fellow)</w:t>
            </w:r>
          </w:p>
          <w:p w14:paraId="2B47F7ED" w14:textId="5BB4C41A" w:rsidR="00CE3F96" w:rsidRPr="00CE3F96" w:rsidRDefault="00092B0E" w:rsidP="00CE3F96">
            <w:pPr>
              <w:rPr>
                <w:rFonts w:ascii="Times New Roman" w:eastAsia="Times New Roman" w:hAnsi="Times New Roman"/>
                <w:sz w:val="24"/>
                <w:szCs w:val="24"/>
              </w:rPr>
            </w:pPr>
            <w:r>
              <w:rPr>
                <w:rFonts w:ascii="Times New Roman" w:eastAsia="Times New Roman" w:hAnsi="Times New Roman"/>
                <w:sz w:val="24"/>
                <w:szCs w:val="24"/>
              </w:rPr>
              <w:t>Mrs. Elliott is</w:t>
            </w:r>
            <w:r w:rsidR="00CE3F96">
              <w:rPr>
                <w:rFonts w:ascii="Times New Roman" w:eastAsia="Times New Roman" w:hAnsi="Times New Roman"/>
                <w:sz w:val="24"/>
                <w:szCs w:val="24"/>
              </w:rPr>
              <w:t xml:space="preserve"> currently a third year teacher at </w:t>
            </w:r>
            <w:proofErr w:type="spellStart"/>
            <w:r w:rsidR="00CE3F96">
              <w:rPr>
                <w:rFonts w:ascii="Times New Roman" w:eastAsia="Times New Roman" w:hAnsi="Times New Roman"/>
                <w:sz w:val="24"/>
                <w:szCs w:val="24"/>
              </w:rPr>
              <w:t>Ligon</w:t>
            </w:r>
            <w:proofErr w:type="spellEnd"/>
            <w:r w:rsidR="00CE3F96">
              <w:rPr>
                <w:rFonts w:ascii="Times New Roman" w:eastAsia="Times New Roman" w:hAnsi="Times New Roman"/>
                <w:sz w:val="24"/>
                <w:szCs w:val="24"/>
              </w:rPr>
              <w:t xml:space="preserve"> Middle School in Raleigh, North Carolina in the Wake County school district. </w:t>
            </w:r>
            <w:r>
              <w:rPr>
                <w:rFonts w:ascii="Times New Roman" w:eastAsia="Times New Roman" w:hAnsi="Times New Roman"/>
                <w:sz w:val="24"/>
                <w:szCs w:val="24"/>
              </w:rPr>
              <w:t>She</w:t>
            </w:r>
            <w:r w:rsidR="00CE3F96">
              <w:rPr>
                <w:rFonts w:ascii="Times New Roman" w:eastAsia="Times New Roman" w:hAnsi="Times New Roman"/>
                <w:sz w:val="24"/>
                <w:szCs w:val="24"/>
              </w:rPr>
              <w:t xml:space="preserve"> </w:t>
            </w:r>
            <w:r>
              <w:rPr>
                <w:rFonts w:ascii="Times New Roman" w:eastAsia="Times New Roman" w:hAnsi="Times New Roman"/>
                <w:sz w:val="24"/>
                <w:szCs w:val="24"/>
              </w:rPr>
              <w:t>is</w:t>
            </w:r>
            <w:r w:rsidR="00CE3F96">
              <w:rPr>
                <w:rFonts w:ascii="Times New Roman" w:eastAsia="Times New Roman" w:hAnsi="Times New Roman"/>
                <w:sz w:val="24"/>
                <w:szCs w:val="24"/>
              </w:rPr>
              <w:t xml:space="preserve"> a CTE teacher </w:t>
            </w:r>
            <w:r>
              <w:rPr>
                <w:rFonts w:ascii="Times New Roman" w:eastAsia="Times New Roman" w:hAnsi="Times New Roman"/>
                <w:sz w:val="24"/>
                <w:szCs w:val="24"/>
              </w:rPr>
              <w:t xml:space="preserve">who </w:t>
            </w:r>
            <w:r w:rsidR="00CE3F96">
              <w:rPr>
                <w:rFonts w:ascii="Times New Roman" w:eastAsia="Times New Roman" w:hAnsi="Times New Roman"/>
                <w:sz w:val="24"/>
                <w:szCs w:val="24"/>
              </w:rPr>
              <w:t>currently teach</w:t>
            </w:r>
            <w:r>
              <w:rPr>
                <w:rFonts w:ascii="Times New Roman" w:eastAsia="Times New Roman" w:hAnsi="Times New Roman"/>
                <w:sz w:val="24"/>
                <w:szCs w:val="24"/>
              </w:rPr>
              <w:t>es</w:t>
            </w:r>
            <w:r w:rsidR="00CE3F96">
              <w:rPr>
                <w:rFonts w:ascii="Times New Roman" w:eastAsia="Times New Roman" w:hAnsi="Times New Roman"/>
                <w:sz w:val="24"/>
                <w:szCs w:val="24"/>
              </w:rPr>
              <w:t xml:space="preserve"> Technology, Design and Innovation A&amp;B, and Technological Systems to 6-8 grade students. Previously, </w:t>
            </w:r>
            <w:r>
              <w:rPr>
                <w:rFonts w:ascii="Times New Roman" w:eastAsia="Times New Roman" w:hAnsi="Times New Roman"/>
                <w:sz w:val="24"/>
                <w:szCs w:val="24"/>
              </w:rPr>
              <w:t>she</w:t>
            </w:r>
            <w:r w:rsidR="00CE3F96">
              <w:rPr>
                <w:rFonts w:ascii="Times New Roman" w:eastAsia="Times New Roman" w:hAnsi="Times New Roman"/>
                <w:sz w:val="24"/>
                <w:szCs w:val="24"/>
              </w:rPr>
              <w:t xml:space="preserve"> taught Project Lead the Way (PLTW) courses in Durham County. </w:t>
            </w:r>
            <w:r>
              <w:rPr>
                <w:rFonts w:ascii="Times New Roman" w:eastAsia="Times New Roman" w:hAnsi="Times New Roman"/>
                <w:sz w:val="24"/>
                <w:szCs w:val="24"/>
              </w:rPr>
              <w:t xml:space="preserve">She has a master’s degree in Technology Education for The University of Georgia and a bachelor’s degree in Industrial Design from Appalachian State University. </w:t>
            </w:r>
          </w:p>
          <w:p w14:paraId="04F2ACCF" w14:textId="2A2FB764" w:rsidR="005364BB" w:rsidRPr="00CE3F96" w:rsidRDefault="00CE3F96" w:rsidP="00CE3F96">
            <w:pPr>
              <w:rPr>
                <w:rFonts w:ascii="Times New Roman" w:eastAsia="Times New Roman" w:hAnsi="Times New Roman"/>
                <w:sz w:val="24"/>
                <w:szCs w:val="24"/>
              </w:rPr>
            </w:pPr>
            <w:r>
              <w:rPr>
                <w:rFonts w:ascii="Times New Roman" w:eastAsia="Times New Roman" w:hAnsi="Times New Roman"/>
                <w:sz w:val="24"/>
                <w:szCs w:val="24"/>
              </w:rPr>
              <w:t>E</w:t>
            </w:r>
            <w:r w:rsidRPr="00CE3F96">
              <w:rPr>
                <w:rFonts w:ascii="Times New Roman" w:eastAsia="Times New Roman" w:hAnsi="Times New Roman"/>
                <w:sz w:val="24"/>
                <w:szCs w:val="24"/>
              </w:rPr>
              <w:t xml:space="preserve">mail: </w:t>
            </w:r>
            <w:r w:rsidR="005364BB" w:rsidRPr="00CE3F96">
              <w:rPr>
                <w:rFonts w:ascii="Times New Roman" w:eastAsia="Times New Roman" w:hAnsi="Times New Roman"/>
                <w:sz w:val="24"/>
                <w:szCs w:val="24"/>
              </w:rPr>
              <w:t>helliott@wcpss.net</w:t>
            </w:r>
          </w:p>
          <w:p w14:paraId="2602D5C6" w14:textId="77777777" w:rsidR="005364BB" w:rsidRPr="00CE3F96" w:rsidRDefault="005364BB" w:rsidP="00CE3F96">
            <w:pPr>
              <w:rPr>
                <w:rFonts w:ascii="Times New Roman" w:eastAsia="Times New Roman" w:hAnsi="Times New Roman"/>
                <w:sz w:val="24"/>
                <w:szCs w:val="24"/>
              </w:rPr>
            </w:pPr>
          </w:p>
          <w:p w14:paraId="128AA0DB" w14:textId="1AC875DD" w:rsidR="00CE3F96" w:rsidRDefault="005364BB" w:rsidP="00CE3F96">
            <w:pPr>
              <w:rPr>
                <w:rFonts w:ascii="Times New Roman" w:eastAsia="Times New Roman" w:hAnsi="Times New Roman"/>
                <w:sz w:val="24"/>
                <w:szCs w:val="24"/>
              </w:rPr>
            </w:pPr>
            <w:r w:rsidRPr="00CE3F96">
              <w:rPr>
                <w:rFonts w:ascii="Times New Roman" w:eastAsia="Times New Roman" w:hAnsi="Times New Roman"/>
                <w:sz w:val="24"/>
                <w:szCs w:val="24"/>
              </w:rPr>
              <w:t xml:space="preserve">Dr. Gail Jones (Mentor) </w:t>
            </w:r>
          </w:p>
          <w:p w14:paraId="2EDEE58B" w14:textId="28B090F3" w:rsidR="005364BB" w:rsidRDefault="005364BB" w:rsidP="00CE3F96">
            <w:pPr>
              <w:rPr>
                <w:rFonts w:ascii="Times New Roman" w:eastAsia="Times New Roman" w:hAnsi="Times New Roman"/>
                <w:sz w:val="24"/>
                <w:szCs w:val="24"/>
              </w:rPr>
            </w:pPr>
            <w:r w:rsidRPr="00467E51">
              <w:rPr>
                <w:rFonts w:ascii="Times New Roman" w:hAnsi="Times New Roman"/>
                <w:sz w:val="24"/>
                <w:szCs w:val="24"/>
                <w:shd w:val="clear" w:color="auto" w:fill="FFFFFF"/>
              </w:rPr>
              <w:t>Dr. Jones is a Professor of science education. Her teaching focuses on science teacher preparation and research in teaching and learning science. Dr. Jones' research focuses on learning science in a variety of sociocultural contexts. Her research examines how a number of subgroups learn, including: gender, minorities, and students with visual impairments. Recently</w:t>
            </w:r>
            <w:r w:rsidR="00F47B6C">
              <w:rPr>
                <w:rFonts w:ascii="Times New Roman" w:hAnsi="Times New Roman"/>
                <w:sz w:val="24"/>
                <w:szCs w:val="24"/>
                <w:shd w:val="clear" w:color="auto" w:fill="FFFFFF"/>
              </w:rPr>
              <w:t>,</w:t>
            </w:r>
            <w:r w:rsidRPr="00467E51">
              <w:rPr>
                <w:rFonts w:ascii="Times New Roman" w:hAnsi="Times New Roman"/>
                <w:sz w:val="24"/>
                <w:szCs w:val="24"/>
                <w:shd w:val="clear" w:color="auto" w:fill="FFFFFF"/>
              </w:rPr>
              <w:t xml:space="preserve"> Dr. Jones has conducted a series of studies that examine nanoscale science education. She directs the Nanoscale Science Education Research Group that is investigating how people learn scale and scaling, the role of haptics (touch) in learning, and effective strategies for learning nanoscale science. Dr. Jones also investigates virtual reality interfaces for learning science</w:t>
            </w:r>
            <w:r w:rsidRPr="00CE3F96">
              <w:rPr>
                <w:rFonts w:ascii="Times New Roman" w:hAnsi="Times New Roman"/>
                <w:color w:val="666666"/>
                <w:sz w:val="24"/>
                <w:szCs w:val="24"/>
                <w:shd w:val="clear" w:color="auto" w:fill="FFFFFF"/>
              </w:rPr>
              <w:t>.</w:t>
            </w:r>
          </w:p>
        </w:tc>
      </w:tr>
    </w:tbl>
    <w:p w14:paraId="026A135C" w14:textId="6CDC3DE4" w:rsidR="00133788" w:rsidRPr="00D641DD" w:rsidRDefault="00133788" w:rsidP="00F81FDE">
      <w:pPr>
        <w:spacing w:before="120" w:after="120" w:line="240" w:lineRule="auto"/>
        <w:outlineLvl w:val="1"/>
        <w:rPr>
          <w:rFonts w:ascii="Garamond" w:hAnsi="Garamond" w:cs="Arial"/>
        </w:rPr>
      </w:pPr>
    </w:p>
    <w:sectPr w:rsidR="00133788" w:rsidRPr="00D641DD" w:rsidSect="008D5E91">
      <w:headerReference w:type="default" r:id="rId12"/>
      <w:footerReference w:type="defaul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3429D" w14:textId="77777777" w:rsidR="009A01DE" w:rsidRDefault="009A01DE" w:rsidP="003D1ECD">
      <w:pPr>
        <w:spacing w:after="0" w:line="240" w:lineRule="auto"/>
      </w:pPr>
      <w:r>
        <w:separator/>
      </w:r>
    </w:p>
  </w:endnote>
  <w:endnote w:type="continuationSeparator" w:id="0">
    <w:p w14:paraId="06E0FB13" w14:textId="77777777" w:rsidR="009A01DE" w:rsidRDefault="009A01DE"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2864F" w14:textId="76A8B559" w:rsidR="00337D52" w:rsidRDefault="00337D52">
    <w:pPr>
      <w:pStyle w:val="Footer"/>
    </w:pPr>
    <w:r>
      <w:rPr>
        <w:noProof/>
      </w:rPr>
      <w:drawing>
        <wp:anchor distT="0" distB="0" distL="114300" distR="114300" simplePos="0" relativeHeight="251658240" behindDoc="0" locked="0" layoutInCell="1" allowOverlap="1" wp14:anchorId="0D1D4FBB" wp14:editId="388861C5">
          <wp:simplePos x="0" y="0"/>
          <wp:positionH relativeFrom="column">
            <wp:posOffset>4995545</wp:posOffset>
          </wp:positionH>
          <wp:positionV relativeFrom="paragraph">
            <wp:posOffset>-221615</wp:posOffset>
          </wp:positionV>
          <wp:extent cx="1034415" cy="61404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is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415" cy="614045"/>
                  </a:xfrm>
                  <a:prstGeom prst="rect">
                    <a:avLst/>
                  </a:prstGeom>
                </pic:spPr>
              </pic:pic>
            </a:graphicData>
          </a:graphic>
          <wp14:sizeRelH relativeFrom="page">
            <wp14:pctWidth>0</wp14:pctWidth>
          </wp14:sizeRelH>
          <wp14:sizeRelV relativeFrom="page">
            <wp14:pctHeight>0</wp14:pctHeight>
          </wp14:sizeRelV>
        </wp:anchor>
      </w:drawing>
    </w:r>
    <w:r w:rsidR="00B360AC">
      <w:t>Feb 28</w:t>
    </w:r>
    <w:r>
      <w:t>, 201</w:t>
    </w:r>
    <w:r w:rsidR="00B360AC">
      <w:t>5</w:t>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35F3DF" w14:textId="77777777" w:rsidR="009A01DE" w:rsidRDefault="009A01DE" w:rsidP="003D1ECD">
      <w:pPr>
        <w:spacing w:after="0" w:line="240" w:lineRule="auto"/>
      </w:pPr>
      <w:r>
        <w:separator/>
      </w:r>
    </w:p>
  </w:footnote>
  <w:footnote w:type="continuationSeparator" w:id="0">
    <w:p w14:paraId="7674D4BC" w14:textId="77777777" w:rsidR="009A01DE" w:rsidRDefault="009A01DE"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490A8" w14:textId="76E90C10" w:rsidR="00337D52" w:rsidRPr="00950131" w:rsidRDefault="00765145" w:rsidP="0028765F">
    <w:pPr>
      <w:spacing w:before="120" w:after="120" w:line="240" w:lineRule="auto"/>
      <w:jc w:val="center"/>
      <w:outlineLvl w:val="1"/>
      <w:rPr>
        <w:rFonts w:ascii="Garamond" w:eastAsia="Times New Roman" w:hAnsi="Garamond" w:cs="Arial"/>
        <w:b/>
        <w:bCs/>
        <w:sz w:val="16"/>
        <w:szCs w:val="16"/>
      </w:rPr>
    </w:pPr>
    <w:r>
      <w:rPr>
        <w:rFonts w:ascii="Garamond" w:eastAsia="Times New Roman" w:hAnsi="Garamond" w:cs="Arial"/>
        <w:b/>
        <w:bCs/>
        <w:sz w:val="28"/>
        <w:szCs w:val="28"/>
      </w:rPr>
      <w:t>ASSIST Lesson Plan</w:t>
    </w:r>
  </w:p>
  <w:p w14:paraId="4B8E4543" w14:textId="77777777" w:rsidR="00337D52" w:rsidRDefault="00337D52">
    <w:pPr>
      <w:pStyle w:val="Header"/>
    </w:pPr>
  </w:p>
  <w:p w14:paraId="2C03F914" w14:textId="77777777" w:rsidR="00337D52" w:rsidRDefault="00337D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01581"/>
    <w:multiLevelType w:val="hybridMultilevel"/>
    <w:tmpl w:val="6D90B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A85520"/>
    <w:multiLevelType w:val="hybridMultilevel"/>
    <w:tmpl w:val="C7C08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C6695A"/>
    <w:multiLevelType w:val="hybridMultilevel"/>
    <w:tmpl w:val="D8A24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5"/>
  </w:num>
  <w:num w:numId="3">
    <w:abstractNumId w:val="13"/>
  </w:num>
  <w:num w:numId="4">
    <w:abstractNumId w:val="21"/>
  </w:num>
  <w:num w:numId="5">
    <w:abstractNumId w:val="20"/>
  </w:num>
  <w:num w:numId="6">
    <w:abstractNumId w:val="19"/>
  </w:num>
  <w:num w:numId="7">
    <w:abstractNumId w:val="18"/>
  </w:num>
  <w:num w:numId="8">
    <w:abstractNumId w:val="2"/>
  </w:num>
  <w:num w:numId="9">
    <w:abstractNumId w:val="26"/>
  </w:num>
  <w:num w:numId="10">
    <w:abstractNumId w:val="16"/>
  </w:num>
  <w:num w:numId="11">
    <w:abstractNumId w:val="23"/>
  </w:num>
  <w:num w:numId="12">
    <w:abstractNumId w:val="25"/>
  </w:num>
  <w:num w:numId="13">
    <w:abstractNumId w:val="11"/>
  </w:num>
  <w:num w:numId="14">
    <w:abstractNumId w:val="3"/>
  </w:num>
  <w:num w:numId="15">
    <w:abstractNumId w:val="10"/>
  </w:num>
  <w:num w:numId="16">
    <w:abstractNumId w:val="5"/>
  </w:num>
  <w:num w:numId="17">
    <w:abstractNumId w:val="6"/>
  </w:num>
  <w:num w:numId="18">
    <w:abstractNumId w:val="8"/>
  </w:num>
  <w:num w:numId="19">
    <w:abstractNumId w:val="12"/>
  </w:num>
  <w:num w:numId="20">
    <w:abstractNumId w:val="14"/>
  </w:num>
  <w:num w:numId="21">
    <w:abstractNumId w:val="24"/>
  </w:num>
  <w:num w:numId="22">
    <w:abstractNumId w:val="1"/>
  </w:num>
  <w:num w:numId="23">
    <w:abstractNumId w:val="0"/>
  </w:num>
  <w:num w:numId="24">
    <w:abstractNumId w:val="22"/>
  </w:num>
  <w:num w:numId="25">
    <w:abstractNumId w:val="4"/>
  </w:num>
  <w:num w:numId="26">
    <w:abstractNumId w:val="7"/>
  </w:num>
  <w:num w:numId="27">
    <w:abstractNumId w:val="22"/>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4DA"/>
    <w:rsid w:val="00000F3D"/>
    <w:rsid w:val="000073CE"/>
    <w:rsid w:val="00024830"/>
    <w:rsid w:val="00030724"/>
    <w:rsid w:val="0003249A"/>
    <w:rsid w:val="00040DD3"/>
    <w:rsid w:val="00042B5C"/>
    <w:rsid w:val="000518F7"/>
    <w:rsid w:val="0009176E"/>
    <w:rsid w:val="00092B0E"/>
    <w:rsid w:val="0009644C"/>
    <w:rsid w:val="000A1454"/>
    <w:rsid w:val="000B0304"/>
    <w:rsid w:val="000D23C0"/>
    <w:rsid w:val="000F7F10"/>
    <w:rsid w:val="001044DA"/>
    <w:rsid w:val="00114DD6"/>
    <w:rsid w:val="00116152"/>
    <w:rsid w:val="00133788"/>
    <w:rsid w:val="00135B33"/>
    <w:rsid w:val="00140081"/>
    <w:rsid w:val="0016763F"/>
    <w:rsid w:val="001773AD"/>
    <w:rsid w:val="00183243"/>
    <w:rsid w:val="001A21F7"/>
    <w:rsid w:val="001D3F9B"/>
    <w:rsid w:val="001E0924"/>
    <w:rsid w:val="001E6A3B"/>
    <w:rsid w:val="001F1433"/>
    <w:rsid w:val="002055C3"/>
    <w:rsid w:val="002120F1"/>
    <w:rsid w:val="00222D58"/>
    <w:rsid w:val="00224E03"/>
    <w:rsid w:val="00255C2B"/>
    <w:rsid w:val="00272144"/>
    <w:rsid w:val="00273BAF"/>
    <w:rsid w:val="0028765A"/>
    <w:rsid w:val="0028765F"/>
    <w:rsid w:val="002C6119"/>
    <w:rsid w:val="002F277F"/>
    <w:rsid w:val="002F47FE"/>
    <w:rsid w:val="00300495"/>
    <w:rsid w:val="00317702"/>
    <w:rsid w:val="003272D5"/>
    <w:rsid w:val="00337D52"/>
    <w:rsid w:val="0038443D"/>
    <w:rsid w:val="00384B84"/>
    <w:rsid w:val="003C71C8"/>
    <w:rsid w:val="003D1ECD"/>
    <w:rsid w:val="00420174"/>
    <w:rsid w:val="0044367C"/>
    <w:rsid w:val="004478D6"/>
    <w:rsid w:val="00456943"/>
    <w:rsid w:val="00467E51"/>
    <w:rsid w:val="004752E2"/>
    <w:rsid w:val="004D725D"/>
    <w:rsid w:val="004E035F"/>
    <w:rsid w:val="00503A1C"/>
    <w:rsid w:val="005147A3"/>
    <w:rsid w:val="005157CD"/>
    <w:rsid w:val="005364BB"/>
    <w:rsid w:val="005427B3"/>
    <w:rsid w:val="00551C78"/>
    <w:rsid w:val="00561DC8"/>
    <w:rsid w:val="0057411D"/>
    <w:rsid w:val="00576F87"/>
    <w:rsid w:val="00580B3B"/>
    <w:rsid w:val="005B1054"/>
    <w:rsid w:val="005C5548"/>
    <w:rsid w:val="005C588E"/>
    <w:rsid w:val="005D3856"/>
    <w:rsid w:val="0060016A"/>
    <w:rsid w:val="006315B4"/>
    <w:rsid w:val="00636727"/>
    <w:rsid w:val="00642584"/>
    <w:rsid w:val="0067210F"/>
    <w:rsid w:val="006723C6"/>
    <w:rsid w:val="00682D66"/>
    <w:rsid w:val="00691172"/>
    <w:rsid w:val="006B557B"/>
    <w:rsid w:val="006D3F29"/>
    <w:rsid w:val="007002AE"/>
    <w:rsid w:val="00703981"/>
    <w:rsid w:val="00713E86"/>
    <w:rsid w:val="00740323"/>
    <w:rsid w:val="007441E2"/>
    <w:rsid w:val="00753162"/>
    <w:rsid w:val="007634DA"/>
    <w:rsid w:val="00764A27"/>
    <w:rsid w:val="00765145"/>
    <w:rsid w:val="00773189"/>
    <w:rsid w:val="00783D4B"/>
    <w:rsid w:val="00795C4A"/>
    <w:rsid w:val="007B157C"/>
    <w:rsid w:val="007B28E6"/>
    <w:rsid w:val="007C50E4"/>
    <w:rsid w:val="007E01D4"/>
    <w:rsid w:val="007E448E"/>
    <w:rsid w:val="007E680F"/>
    <w:rsid w:val="008159A1"/>
    <w:rsid w:val="00823175"/>
    <w:rsid w:val="00824AE1"/>
    <w:rsid w:val="00840F85"/>
    <w:rsid w:val="00856AE7"/>
    <w:rsid w:val="008746F1"/>
    <w:rsid w:val="00881FBC"/>
    <w:rsid w:val="00884D77"/>
    <w:rsid w:val="00893FA1"/>
    <w:rsid w:val="00895EA8"/>
    <w:rsid w:val="008A0D13"/>
    <w:rsid w:val="008D1695"/>
    <w:rsid w:val="008D46DB"/>
    <w:rsid w:val="008D5E91"/>
    <w:rsid w:val="008E1E64"/>
    <w:rsid w:val="008F5651"/>
    <w:rsid w:val="0093112E"/>
    <w:rsid w:val="00950131"/>
    <w:rsid w:val="009612DC"/>
    <w:rsid w:val="00991A23"/>
    <w:rsid w:val="00995AAF"/>
    <w:rsid w:val="009A01DE"/>
    <w:rsid w:val="009D2128"/>
    <w:rsid w:val="00A01F74"/>
    <w:rsid w:val="00A064E9"/>
    <w:rsid w:val="00A22FF6"/>
    <w:rsid w:val="00A25047"/>
    <w:rsid w:val="00A33726"/>
    <w:rsid w:val="00A3456A"/>
    <w:rsid w:val="00A42CEB"/>
    <w:rsid w:val="00A57CA1"/>
    <w:rsid w:val="00A77067"/>
    <w:rsid w:val="00AC0059"/>
    <w:rsid w:val="00AE37B3"/>
    <w:rsid w:val="00AF020F"/>
    <w:rsid w:val="00AF22FF"/>
    <w:rsid w:val="00AF71AF"/>
    <w:rsid w:val="00B0062E"/>
    <w:rsid w:val="00B155F0"/>
    <w:rsid w:val="00B30471"/>
    <w:rsid w:val="00B360AC"/>
    <w:rsid w:val="00B44BCD"/>
    <w:rsid w:val="00B5533A"/>
    <w:rsid w:val="00B7290A"/>
    <w:rsid w:val="00B820CE"/>
    <w:rsid w:val="00B861D8"/>
    <w:rsid w:val="00B95DBB"/>
    <w:rsid w:val="00BB0E08"/>
    <w:rsid w:val="00BB0F51"/>
    <w:rsid w:val="00BC36EB"/>
    <w:rsid w:val="00BC388C"/>
    <w:rsid w:val="00BC41EA"/>
    <w:rsid w:val="00BD2EA2"/>
    <w:rsid w:val="00BD4E93"/>
    <w:rsid w:val="00BD76ED"/>
    <w:rsid w:val="00BD7E1B"/>
    <w:rsid w:val="00BE194B"/>
    <w:rsid w:val="00BE2F35"/>
    <w:rsid w:val="00BE768F"/>
    <w:rsid w:val="00BF15CD"/>
    <w:rsid w:val="00C13252"/>
    <w:rsid w:val="00C15FAC"/>
    <w:rsid w:val="00C256BB"/>
    <w:rsid w:val="00C31714"/>
    <w:rsid w:val="00C37422"/>
    <w:rsid w:val="00C5372C"/>
    <w:rsid w:val="00C53C44"/>
    <w:rsid w:val="00C55D46"/>
    <w:rsid w:val="00CB2E2E"/>
    <w:rsid w:val="00CB339B"/>
    <w:rsid w:val="00CC07FE"/>
    <w:rsid w:val="00CD0CFF"/>
    <w:rsid w:val="00CD6563"/>
    <w:rsid w:val="00CE3F96"/>
    <w:rsid w:val="00CE7020"/>
    <w:rsid w:val="00CF2217"/>
    <w:rsid w:val="00CF521A"/>
    <w:rsid w:val="00D03E7C"/>
    <w:rsid w:val="00D05DE6"/>
    <w:rsid w:val="00D24692"/>
    <w:rsid w:val="00D24D89"/>
    <w:rsid w:val="00D2587B"/>
    <w:rsid w:val="00D43A3E"/>
    <w:rsid w:val="00D44D98"/>
    <w:rsid w:val="00D641DD"/>
    <w:rsid w:val="00D86A42"/>
    <w:rsid w:val="00D97614"/>
    <w:rsid w:val="00DC028A"/>
    <w:rsid w:val="00DD5343"/>
    <w:rsid w:val="00DF6F17"/>
    <w:rsid w:val="00E17C9C"/>
    <w:rsid w:val="00E42744"/>
    <w:rsid w:val="00E827B4"/>
    <w:rsid w:val="00E969EA"/>
    <w:rsid w:val="00E97076"/>
    <w:rsid w:val="00EA4247"/>
    <w:rsid w:val="00F0375B"/>
    <w:rsid w:val="00F12F41"/>
    <w:rsid w:val="00F2305E"/>
    <w:rsid w:val="00F40806"/>
    <w:rsid w:val="00F438DF"/>
    <w:rsid w:val="00F47B6C"/>
    <w:rsid w:val="00F528B8"/>
    <w:rsid w:val="00F5666C"/>
    <w:rsid w:val="00F62889"/>
    <w:rsid w:val="00F7319D"/>
    <w:rsid w:val="00F81FDE"/>
    <w:rsid w:val="00F97B9B"/>
    <w:rsid w:val="00FA4844"/>
    <w:rsid w:val="00FB5EC9"/>
    <w:rsid w:val="00FC0C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4373D8"/>
  <w15:docId w15:val="{5D02CC10-F671-44CF-8EE6-C4392BB3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paragraph" w:styleId="Heading1">
    <w:name w:val="heading 1"/>
    <w:basedOn w:val="Normal"/>
    <w:link w:val="Heading1Char"/>
    <w:uiPriority w:val="9"/>
    <w:qFormat/>
    <w:rsid w:val="006D3F29"/>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character" w:customStyle="1" w:styleId="Heading1Char">
    <w:name w:val="Heading 1 Char"/>
    <w:basedOn w:val="DefaultParagraphFont"/>
    <w:link w:val="Heading1"/>
    <w:uiPriority w:val="9"/>
    <w:rsid w:val="006D3F29"/>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570115">
      <w:bodyDiv w:val="1"/>
      <w:marLeft w:val="0"/>
      <w:marRight w:val="0"/>
      <w:marTop w:val="0"/>
      <w:marBottom w:val="0"/>
      <w:divBdr>
        <w:top w:val="none" w:sz="0" w:space="0" w:color="auto"/>
        <w:left w:val="none" w:sz="0" w:space="0" w:color="auto"/>
        <w:bottom w:val="none" w:sz="0" w:space="0" w:color="auto"/>
        <w:right w:val="none" w:sz="0" w:space="0" w:color="auto"/>
      </w:divBdr>
    </w:div>
    <w:div w:id="346757393">
      <w:bodyDiv w:val="1"/>
      <w:marLeft w:val="0"/>
      <w:marRight w:val="0"/>
      <w:marTop w:val="0"/>
      <w:marBottom w:val="0"/>
      <w:divBdr>
        <w:top w:val="none" w:sz="0" w:space="0" w:color="auto"/>
        <w:left w:val="none" w:sz="0" w:space="0" w:color="auto"/>
        <w:bottom w:val="none" w:sz="0" w:space="0" w:color="auto"/>
        <w:right w:val="none" w:sz="0" w:space="0" w:color="auto"/>
      </w:divBdr>
    </w:div>
    <w:div w:id="587546650">
      <w:bodyDiv w:val="1"/>
      <w:marLeft w:val="0"/>
      <w:marRight w:val="0"/>
      <w:marTop w:val="0"/>
      <w:marBottom w:val="0"/>
      <w:divBdr>
        <w:top w:val="none" w:sz="0" w:space="0" w:color="auto"/>
        <w:left w:val="none" w:sz="0" w:space="0" w:color="auto"/>
        <w:bottom w:val="none" w:sz="0" w:space="0" w:color="auto"/>
        <w:right w:val="none" w:sz="0" w:space="0" w:color="auto"/>
      </w:divBdr>
    </w:div>
    <w:div w:id="195416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RlYj54GKsQ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cpublicschools.org/acre/standards/new-standard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mputerworld.com/s/article/9249066/Meet_Diesel_a_cute_dog_and_organic_robo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omputerworld.com/s/author/265/Patrick+Thibodeau" TargetMode="External"/><Relationship Id="rId4" Type="http://schemas.openxmlformats.org/officeDocument/2006/relationships/webSettings" Target="webSettings.xml"/><Relationship Id="rId9" Type="http://schemas.openxmlformats.org/officeDocument/2006/relationships/hyperlink" Target="http://www.youtube.com/watch?v=Pin_AM9z-c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3573</Words>
  <Characters>20367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23893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Bianco Hibler</dc:creator>
  <cp:keywords/>
  <dc:description/>
  <cp:lastModifiedBy>lovinphysics</cp:lastModifiedBy>
  <cp:revision>10</cp:revision>
  <cp:lastPrinted>2015-02-28T23:18:00Z</cp:lastPrinted>
  <dcterms:created xsi:type="dcterms:W3CDTF">2016-05-31T01:16:00Z</dcterms:created>
  <dcterms:modified xsi:type="dcterms:W3CDTF">2016-05-31T01:58:00Z</dcterms:modified>
</cp:coreProperties>
</file>